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firstLine="0" w:firstLineChars="0"/>
        <w:rPr>
          <w:ins w:id="1" w:author="冰琪凌咖啡" w:date="2023-07-04T15:51:00Z"/>
          <w:del w:id="2" w:author="JIa" w:date="2023-07-06T15:30:55Z"/>
          <w:b/>
          <w:sz w:val="36"/>
          <w:szCs w:val="36"/>
          <w:rPrChange w:id="3" w:author="冰琪凌咖啡" w:date="2023-07-04T15:59:00Z">
            <w:rPr>
              <w:ins w:id="4" w:author="冰琪凌咖啡" w:date="2023-07-04T15:51:00Z"/>
              <w:del w:id="5" w:author="JIa" w:date="2023-07-06T15:30:55Z"/>
              <w:b/>
              <w:sz w:val="30"/>
              <w:szCs w:val="30"/>
            </w:rPr>
          </w:rPrChange>
        </w:rPr>
        <w:pPrChange w:id="0" w:author="JIa" w:date="2023-07-06T15:30:57Z">
          <w:pPr>
            <w:ind w:left="3253" w:hanging="3253" w:hangingChars="900"/>
          </w:pPr>
        </w:pPrChange>
      </w:pPr>
      <w:ins w:id="6" w:author="xbany" w:date="2023-07-06T11:32:00Z">
        <w:del w:id="7" w:author="JIa" w:date="2023-07-06T15:30:55Z">
          <w:r>
            <w:rPr>
              <w:rFonts w:hint="eastAsia"/>
              <w:b/>
              <w:sz w:val="36"/>
              <w:szCs w:val="36"/>
            </w:rPr>
            <w:delText xml:space="preserve">             </w:delText>
          </w:r>
        </w:del>
      </w:ins>
      <w:del w:id="8" w:author="JIa" w:date="2023-07-06T15:30:55Z">
        <w:r>
          <w:rPr>
            <w:rFonts w:hint="eastAsia"/>
            <w:b/>
            <w:sz w:val="36"/>
            <w:szCs w:val="36"/>
            <w:rPrChange w:id="9" w:author="冰琪凌咖啡" w:date="2023-07-04T15:59:00Z">
              <w:rPr>
                <w:rFonts w:hint="eastAsia"/>
                <w:b/>
                <w:sz w:val="30"/>
                <w:szCs w:val="30"/>
              </w:rPr>
            </w:rPrChange>
          </w:rPr>
          <w:delText>乐山市五通桥区中医医院</w:delText>
        </w:r>
      </w:del>
    </w:p>
    <w:p>
      <w:pPr>
        <w:spacing w:afterLines="100" w:line="600" w:lineRule="exact"/>
        <w:ind w:left="0" w:firstLine="0" w:firstLineChars="0"/>
        <w:rPr>
          <w:del w:id="12" w:author="JIa" w:date="2023-07-06T15:30:55Z"/>
          <w:b/>
          <w:sz w:val="36"/>
          <w:szCs w:val="36"/>
          <w:rPrChange w:id="13" w:author="冰琪凌咖啡" w:date="2023-07-04T15:59:00Z">
            <w:rPr>
              <w:del w:id="14" w:author="JIa" w:date="2023-07-06T15:30:55Z"/>
              <w:b/>
              <w:sz w:val="30"/>
              <w:szCs w:val="30"/>
            </w:rPr>
          </w:rPrChange>
        </w:rPr>
        <w:pPrChange w:id="11" w:author="JIa" w:date="2023-07-06T15:30:57Z">
          <w:pPr>
            <w:ind w:left="2711" w:hanging="2711" w:hangingChars="900"/>
          </w:pPr>
        </w:pPrChange>
      </w:pPr>
      <w:del w:id="15" w:author="JIa" w:date="2023-07-06T15:30:55Z">
        <w:r>
          <w:rPr>
            <w:rFonts w:hint="eastAsia"/>
            <w:b/>
            <w:sz w:val="36"/>
            <w:szCs w:val="36"/>
            <w:rPrChange w:id="16" w:author="冰琪凌咖啡" w:date="2023-07-04T15:59:00Z">
              <w:rPr>
                <w:rFonts w:hint="eastAsia"/>
                <w:b/>
                <w:sz w:val="30"/>
                <w:szCs w:val="30"/>
              </w:rPr>
            </w:rPrChange>
          </w:rPr>
          <w:delText>关于面向社会公开比选水电维修五金材料供应商公告</w:delText>
        </w:r>
      </w:del>
    </w:p>
    <w:p>
      <w:pPr>
        <w:spacing w:line="600" w:lineRule="exact"/>
        <w:ind w:firstLine="0" w:firstLineChars="0"/>
        <w:rPr>
          <w:del w:id="19" w:author="JIa" w:date="2023-07-06T15:30:55Z"/>
          <w:rFonts w:ascii="仿宋" w:hAnsi="仿宋" w:eastAsia="仿宋" w:cs="仿宋"/>
          <w:bCs w:val="0"/>
          <w:sz w:val="32"/>
          <w:szCs w:val="32"/>
          <w:rPrChange w:id="20" w:author="冰琪凌咖啡" w:date="2023-07-04T15:51:00Z">
            <w:rPr>
              <w:del w:id="21" w:author="JIa" w:date="2023-07-06T15:30:55Z"/>
              <w:rFonts w:asciiTheme="minorEastAsia" w:hAnsiTheme="minorEastAsia"/>
              <w:bCs/>
              <w:sz w:val="28"/>
              <w:szCs w:val="28"/>
            </w:rPr>
          </w:rPrChange>
        </w:rPr>
        <w:pPrChange w:id="18" w:author="JIa" w:date="2023-07-06T15:30:57Z">
          <w:pPr>
            <w:ind w:firstLine="560" w:firstLineChars="200"/>
          </w:pPr>
        </w:pPrChange>
      </w:pPr>
      <w:del w:id="22" w:author="JIa" w:date="2023-07-06T15:30:55Z">
        <w:r>
          <w:rPr>
            <w:rFonts w:hint="eastAsia" w:ascii="仿宋" w:hAnsi="仿宋" w:eastAsia="仿宋" w:cs="仿宋"/>
            <w:bCs w:val="0"/>
            <w:sz w:val="32"/>
            <w:szCs w:val="32"/>
            <w:rPrChange w:id="23" w:author="冰琪凌咖啡" w:date="2023-07-04T15:51:00Z">
              <w:rPr>
                <w:rFonts w:hint="eastAsia" w:asciiTheme="minorEastAsia" w:hAnsiTheme="minorEastAsia"/>
                <w:bCs/>
                <w:sz w:val="28"/>
                <w:szCs w:val="28"/>
              </w:rPr>
            </w:rPrChange>
          </w:rPr>
          <w:delText>我单位拟对医院面向社会公开竞选水电维修五金材料供应商，邀请具有提供服务能力的供应商参与，本着“公平、公开、公正、竞争、择优”的原则，乐山市五通桥区中医医院面向社会公开竞选水电维修五金材料供应商，请满足相关要求的供应商于</w:delText>
        </w:r>
      </w:del>
      <w:del w:id="25" w:author="JIa" w:date="2023-07-06T15:30:55Z">
        <w:r>
          <w:rPr>
            <w:rFonts w:ascii="仿宋" w:hAnsi="仿宋" w:eastAsia="仿宋" w:cs="仿宋"/>
            <w:bCs w:val="0"/>
            <w:sz w:val="32"/>
            <w:szCs w:val="32"/>
            <w:rPrChange w:id="26" w:author="冰琪凌咖啡" w:date="2023-07-04T15:51:00Z">
              <w:rPr>
                <w:rFonts w:asciiTheme="minorEastAsia" w:hAnsiTheme="minorEastAsia"/>
                <w:bCs/>
                <w:sz w:val="28"/>
                <w:szCs w:val="28"/>
              </w:rPr>
            </w:rPrChange>
          </w:rPr>
          <w:delText xml:space="preserve">2023年7月 </w:delText>
        </w:r>
      </w:del>
      <w:ins w:id="28" w:author="xbany" w:date="2023-07-06T14:29:00Z">
        <w:del w:id="29" w:author="JIa" w:date="2023-07-06T15:30:55Z">
          <w:r>
            <w:rPr>
              <w:rFonts w:hint="eastAsia" w:ascii="仿宋" w:hAnsi="仿宋" w:eastAsia="仿宋" w:cs="仿宋"/>
              <w:sz w:val="32"/>
              <w:szCs w:val="32"/>
            </w:rPr>
            <w:delText>1</w:delText>
          </w:r>
        </w:del>
      </w:ins>
      <w:ins w:id="30" w:author="xbany" w:date="2023-07-06T14:31:00Z">
        <w:del w:id="31" w:author="JIa" w:date="2023-07-06T15:30:55Z">
          <w:r>
            <w:rPr>
              <w:rFonts w:hint="eastAsia" w:ascii="仿宋" w:hAnsi="仿宋" w:eastAsia="仿宋" w:cs="仿宋"/>
              <w:sz w:val="32"/>
              <w:szCs w:val="32"/>
            </w:rPr>
            <w:delText>0</w:delText>
          </w:r>
        </w:del>
      </w:ins>
      <w:del w:id="32" w:author="JIa" w:date="2023-07-06T15:30:55Z">
        <w:r>
          <w:rPr>
            <w:rFonts w:ascii="仿宋" w:hAnsi="仿宋" w:eastAsia="仿宋" w:cs="仿宋"/>
            <w:bCs w:val="0"/>
            <w:sz w:val="32"/>
            <w:szCs w:val="32"/>
            <w:rPrChange w:id="33" w:author="冰琪凌咖啡" w:date="2023-07-04T15:51:00Z">
              <w:rPr>
                <w:rFonts w:asciiTheme="minorEastAsia" w:hAnsiTheme="minorEastAsia"/>
                <w:bCs/>
                <w:sz w:val="28"/>
                <w:szCs w:val="28"/>
              </w:rPr>
            </w:rPrChange>
          </w:rPr>
          <w:delText xml:space="preserve"> </w:delText>
        </w:r>
      </w:del>
      <w:del w:id="35" w:author="JIa" w:date="2023-07-06T15:30:55Z">
        <w:r>
          <w:rPr>
            <w:rFonts w:hint="eastAsia" w:ascii="仿宋" w:hAnsi="仿宋" w:eastAsia="仿宋" w:cs="仿宋"/>
            <w:bCs w:val="0"/>
            <w:sz w:val="32"/>
            <w:szCs w:val="32"/>
            <w:rPrChange w:id="36" w:author="冰琪凌咖啡" w:date="2023-07-04T15:51:00Z">
              <w:rPr>
                <w:rFonts w:hint="eastAsia" w:asciiTheme="minorEastAsia" w:hAnsiTheme="minorEastAsia"/>
                <w:bCs/>
                <w:sz w:val="28"/>
                <w:szCs w:val="28"/>
              </w:rPr>
            </w:rPrChange>
          </w:rPr>
          <w:delText>日</w:delText>
        </w:r>
      </w:del>
      <w:del w:id="38" w:author="JIa" w:date="2023-07-06T15:30:55Z">
        <w:r>
          <w:rPr>
            <w:rFonts w:ascii="仿宋" w:hAnsi="仿宋" w:eastAsia="仿宋" w:cs="仿宋"/>
            <w:bCs w:val="0"/>
            <w:sz w:val="32"/>
            <w:szCs w:val="32"/>
            <w:rPrChange w:id="39" w:author="冰琪凌咖啡" w:date="2023-07-04T15:51:00Z">
              <w:rPr>
                <w:rFonts w:asciiTheme="minorEastAsia" w:hAnsiTheme="minorEastAsia"/>
                <w:bCs/>
                <w:sz w:val="28"/>
                <w:szCs w:val="28"/>
              </w:rPr>
            </w:rPrChange>
          </w:rPr>
          <w:delText>1</w:delText>
        </w:r>
      </w:del>
      <w:ins w:id="41" w:author="xbany" w:date="2023-07-06T14:29:00Z">
        <w:del w:id="42" w:author="JIa" w:date="2023-07-06T15:30:55Z">
          <w:r>
            <w:rPr>
              <w:rFonts w:hint="eastAsia" w:ascii="仿宋" w:hAnsi="仿宋" w:eastAsia="仿宋" w:cs="仿宋"/>
              <w:sz w:val="32"/>
              <w:szCs w:val="32"/>
            </w:rPr>
            <w:delText>7</w:delText>
          </w:r>
        </w:del>
      </w:ins>
      <w:del w:id="43" w:author="JIa" w:date="2023-07-06T15:30:55Z">
        <w:r>
          <w:rPr>
            <w:rFonts w:ascii="仿宋" w:hAnsi="仿宋" w:eastAsia="仿宋" w:cs="仿宋"/>
            <w:bCs w:val="0"/>
            <w:sz w:val="32"/>
            <w:szCs w:val="32"/>
            <w:rPrChange w:id="44" w:author="冰琪凌咖啡" w:date="2023-07-04T15:51:00Z">
              <w:rPr>
                <w:rFonts w:asciiTheme="minorEastAsia" w:hAnsiTheme="minorEastAsia"/>
                <w:bCs/>
                <w:sz w:val="28"/>
                <w:szCs w:val="28"/>
              </w:rPr>
            </w:rPrChange>
          </w:rPr>
          <w:delText>8</w:delText>
        </w:r>
      </w:del>
      <w:del w:id="46" w:author="JIa" w:date="2023-07-06T15:30:55Z">
        <w:r>
          <w:rPr>
            <w:rFonts w:ascii="仿宋" w:hAnsi="仿宋" w:eastAsia="仿宋" w:cs="仿宋"/>
            <w:bCs w:val="0"/>
            <w:sz w:val="32"/>
            <w:szCs w:val="32"/>
            <w:rPrChange w:id="47" w:author="冰琪凌咖啡" w:date="2023-07-04T15:51:00Z">
              <w:rPr>
                <w:rFonts w:asciiTheme="minorEastAsia" w:hAnsiTheme="minorEastAsia"/>
                <w:bCs/>
                <w:sz w:val="28"/>
                <w:szCs w:val="28"/>
              </w:rPr>
            </w:rPrChange>
          </w:rPr>
          <w:delText>:00前到乐山市五通桥区中医医院总务科报名。</w:delText>
        </w:r>
      </w:del>
    </w:p>
    <w:p>
      <w:pPr>
        <w:spacing w:line="600" w:lineRule="exact"/>
        <w:ind w:firstLine="0" w:firstLineChars="0"/>
        <w:rPr>
          <w:del w:id="50" w:author="JIa" w:date="2023-07-06T15:30:55Z"/>
          <w:rFonts w:ascii="仿宋" w:hAnsi="仿宋" w:eastAsia="仿宋" w:cs="仿宋"/>
          <w:bCs w:val="0"/>
          <w:sz w:val="32"/>
          <w:szCs w:val="32"/>
          <w:rPrChange w:id="51" w:author="冰琪凌咖啡" w:date="2023-07-04T15:51:00Z">
            <w:rPr>
              <w:del w:id="52" w:author="JIa" w:date="2023-07-06T15:30:55Z"/>
              <w:rFonts w:asciiTheme="minorEastAsia" w:hAnsiTheme="minorEastAsia"/>
              <w:bCs/>
              <w:sz w:val="28"/>
              <w:szCs w:val="28"/>
            </w:rPr>
          </w:rPrChange>
        </w:rPr>
        <w:pPrChange w:id="49" w:author="JIa" w:date="2023-07-06T15:30:57Z">
          <w:pPr>
            <w:ind w:firstLine="549" w:firstLineChars="196"/>
          </w:pPr>
        </w:pPrChange>
      </w:pPr>
      <w:del w:id="53" w:author="JIa" w:date="2023-07-06T15:30:55Z">
        <w:r>
          <w:rPr>
            <w:rFonts w:hint="eastAsia" w:ascii="仿宋" w:hAnsi="仿宋" w:eastAsia="仿宋" w:cs="仿宋"/>
            <w:bCs w:val="0"/>
            <w:sz w:val="32"/>
            <w:szCs w:val="32"/>
            <w:rPrChange w:id="54" w:author="冰琪凌咖啡" w:date="2023-07-04T15:51:00Z">
              <w:rPr>
                <w:rFonts w:hint="eastAsia" w:asciiTheme="minorEastAsia" w:hAnsiTheme="minorEastAsia"/>
                <w:bCs/>
                <w:sz w:val="28"/>
                <w:szCs w:val="28"/>
              </w:rPr>
            </w:rPrChange>
          </w:rPr>
          <w:delText>一、项目概述</w:delText>
        </w:r>
      </w:del>
    </w:p>
    <w:p>
      <w:pPr>
        <w:spacing w:line="600" w:lineRule="exact"/>
        <w:ind w:firstLine="0" w:firstLineChars="0"/>
        <w:jc w:val="left"/>
        <w:rPr>
          <w:del w:id="57" w:author="JIa" w:date="2023-07-06T15:30:55Z"/>
          <w:rFonts w:ascii="仿宋" w:hAnsi="仿宋" w:eastAsia="仿宋" w:cs="仿宋"/>
          <w:bCs w:val="0"/>
          <w:sz w:val="32"/>
          <w:szCs w:val="32"/>
          <w:rPrChange w:id="58" w:author="冰琪凌咖啡" w:date="2023-07-04T15:51:00Z">
            <w:rPr>
              <w:del w:id="59" w:author="JIa" w:date="2023-07-06T15:30:55Z"/>
              <w:rFonts w:asciiTheme="minorEastAsia" w:hAnsiTheme="minorEastAsia"/>
              <w:bCs/>
              <w:sz w:val="28"/>
              <w:szCs w:val="28"/>
            </w:rPr>
          </w:rPrChange>
        </w:rPr>
        <w:pPrChange w:id="56" w:author="JIa" w:date="2023-07-06T15:30:57Z">
          <w:pPr>
            <w:jc w:val="center"/>
          </w:pPr>
        </w:pPrChange>
      </w:pPr>
      <w:del w:id="60" w:author="JIa" w:date="2023-07-06T15:30:55Z">
        <w:r>
          <w:rPr>
            <w:rFonts w:ascii="仿宋" w:hAnsi="仿宋" w:eastAsia="仿宋" w:cs="仿宋"/>
            <w:bCs w:val="0"/>
            <w:sz w:val="32"/>
            <w:szCs w:val="32"/>
            <w:rPrChange w:id="61" w:author="冰琪凌咖啡" w:date="2023-07-04T15:51:00Z">
              <w:rPr>
                <w:rFonts w:asciiTheme="minorEastAsia" w:hAnsiTheme="minorEastAsia"/>
                <w:bCs/>
                <w:sz w:val="28"/>
                <w:szCs w:val="28"/>
              </w:rPr>
            </w:rPrChange>
          </w:rPr>
          <w:delText>1、</w:delText>
        </w:r>
      </w:del>
      <w:ins w:id="63" w:author="冰琪凌咖啡" w:date="2023-07-04T15:52:00Z">
        <w:del w:id="64" w:author="JIa" w:date="2023-07-06T15:30:55Z">
          <w:r>
            <w:rPr>
              <w:rFonts w:hint="eastAsia" w:ascii="仿宋" w:hAnsi="仿宋" w:eastAsia="仿宋" w:cs="仿宋"/>
              <w:sz w:val="32"/>
              <w:szCs w:val="32"/>
            </w:rPr>
            <w:delText>1.</w:delText>
          </w:r>
        </w:del>
      </w:ins>
      <w:del w:id="65" w:author="JIa" w:date="2023-07-06T15:30:55Z">
        <w:r>
          <w:rPr>
            <w:rFonts w:hint="eastAsia" w:ascii="仿宋" w:hAnsi="仿宋" w:eastAsia="仿宋" w:cs="仿宋"/>
            <w:bCs w:val="0"/>
            <w:sz w:val="32"/>
            <w:szCs w:val="32"/>
            <w:rPrChange w:id="66" w:author="冰琪凌咖啡" w:date="2023-07-04T15:51:00Z">
              <w:rPr>
                <w:rFonts w:hint="eastAsia" w:asciiTheme="minorEastAsia" w:hAnsiTheme="minorEastAsia"/>
                <w:bCs/>
                <w:sz w:val="28"/>
                <w:szCs w:val="28"/>
              </w:rPr>
            </w:rPrChange>
          </w:rPr>
          <w:delText>比选名称</w:delText>
        </w:r>
      </w:del>
      <w:del w:id="68" w:author="JIa" w:date="2023-07-06T15:30:55Z">
        <w:r>
          <w:rPr>
            <w:rFonts w:hint="eastAsia" w:ascii="仿宋" w:hAnsi="仿宋" w:eastAsia="仿宋" w:cs="仿宋"/>
            <w:bCs w:val="0"/>
            <w:sz w:val="32"/>
            <w:szCs w:val="32"/>
            <w:rPrChange w:id="69" w:author="冰琪凌咖啡" w:date="2023-07-04T15:51:00Z">
              <w:rPr>
                <w:rFonts w:hint="eastAsia" w:asciiTheme="minorEastAsia" w:hAnsiTheme="minorEastAsia"/>
                <w:bCs/>
                <w:sz w:val="28"/>
                <w:szCs w:val="28"/>
              </w:rPr>
            </w:rPrChange>
          </w:rPr>
          <w:delText>、</w:delText>
        </w:r>
      </w:del>
      <w:ins w:id="71" w:author="冰琪凌咖啡" w:date="2023-07-04T15:52:00Z">
        <w:del w:id="72" w:author="JIa" w:date="2023-07-06T15:30:55Z">
          <w:r>
            <w:rPr>
              <w:rFonts w:hint="eastAsia" w:ascii="仿宋" w:hAnsi="仿宋" w:eastAsia="仿宋" w:cs="仿宋"/>
              <w:sz w:val="32"/>
              <w:szCs w:val="32"/>
            </w:rPr>
            <w:delText>：</w:delText>
          </w:r>
        </w:del>
      </w:ins>
      <w:del w:id="73" w:author="JIa" w:date="2023-07-06T15:30:55Z">
        <w:r>
          <w:rPr>
            <w:rFonts w:hint="eastAsia" w:ascii="仿宋" w:hAnsi="仿宋" w:eastAsia="仿宋" w:cs="仿宋"/>
            <w:bCs w:val="0"/>
            <w:sz w:val="32"/>
            <w:szCs w:val="32"/>
            <w:rPrChange w:id="74" w:author="冰琪凌咖啡" w:date="2023-07-04T15:51:00Z">
              <w:rPr>
                <w:rFonts w:hint="eastAsia" w:asciiTheme="minorEastAsia" w:hAnsiTheme="minorEastAsia"/>
                <w:bCs/>
                <w:sz w:val="28"/>
                <w:szCs w:val="28"/>
              </w:rPr>
            </w:rPrChange>
          </w:rPr>
          <w:delText>乐山市五通桥区中医医院</w:delText>
        </w:r>
      </w:del>
      <w:del w:id="76" w:author="JIa" w:date="2023-07-06T15:30:55Z">
        <w:r>
          <w:rPr>
            <w:rFonts w:hint="eastAsia" w:ascii="仿宋" w:hAnsi="仿宋" w:eastAsia="仿宋" w:cs="仿宋"/>
            <w:bCs w:val="0"/>
            <w:sz w:val="32"/>
            <w:szCs w:val="32"/>
            <w:rPrChange w:id="77" w:author="冰琪凌咖啡" w:date="2023-07-04T15:51:00Z">
              <w:rPr>
                <w:rFonts w:hint="eastAsia" w:asciiTheme="minorEastAsia" w:hAnsiTheme="minorEastAsia"/>
                <w:bCs/>
                <w:sz w:val="28"/>
                <w:szCs w:val="28"/>
              </w:rPr>
            </w:rPrChange>
          </w:rPr>
          <w:delText>竞</w:delText>
        </w:r>
      </w:del>
      <w:ins w:id="79" w:author="冰琪凌咖啡" w:date="2023-07-04T15:52:00Z">
        <w:del w:id="80" w:author="JIa" w:date="2023-07-06T15:30:55Z">
          <w:r>
            <w:rPr>
              <w:rFonts w:hint="eastAsia" w:ascii="仿宋" w:hAnsi="仿宋" w:eastAsia="仿宋" w:cs="仿宋"/>
              <w:sz w:val="32"/>
              <w:szCs w:val="32"/>
            </w:rPr>
            <w:delText>比</w:delText>
          </w:r>
        </w:del>
      </w:ins>
      <w:del w:id="81" w:author="JIa" w:date="2023-07-06T15:30:55Z">
        <w:r>
          <w:rPr>
            <w:rFonts w:hint="eastAsia" w:ascii="仿宋" w:hAnsi="仿宋" w:eastAsia="仿宋" w:cs="仿宋"/>
            <w:bCs w:val="0"/>
            <w:sz w:val="32"/>
            <w:szCs w:val="32"/>
            <w:rPrChange w:id="82" w:author="冰琪凌咖啡" w:date="2023-07-04T15:51:00Z">
              <w:rPr>
                <w:rFonts w:hint="eastAsia" w:asciiTheme="minorEastAsia" w:hAnsiTheme="minorEastAsia"/>
                <w:bCs/>
                <w:sz w:val="28"/>
                <w:szCs w:val="28"/>
              </w:rPr>
            </w:rPrChange>
          </w:rPr>
          <w:delText>选水电维修五金材料供应商</w:delText>
        </w:r>
      </w:del>
      <w:ins w:id="84" w:author="冰琪凌咖啡" w:date="2023-07-04T15:53:00Z">
        <w:del w:id="85" w:author="JIa" w:date="2023-07-06T15:30:55Z">
          <w:r>
            <w:rPr>
              <w:rFonts w:hint="eastAsia" w:ascii="仿宋" w:hAnsi="仿宋" w:eastAsia="仿宋" w:cs="仿宋"/>
              <w:sz w:val="32"/>
              <w:szCs w:val="32"/>
            </w:rPr>
            <w:delText>。</w:delText>
          </w:r>
        </w:del>
      </w:ins>
    </w:p>
    <w:p>
      <w:pPr>
        <w:spacing w:line="600" w:lineRule="exact"/>
        <w:ind w:firstLine="0" w:firstLineChars="0"/>
        <w:rPr>
          <w:del w:id="87" w:author="JIa" w:date="2023-07-06T15:30:55Z"/>
          <w:rFonts w:ascii="仿宋" w:hAnsi="仿宋" w:eastAsia="仿宋" w:cs="仿宋"/>
          <w:bCs w:val="0"/>
          <w:sz w:val="32"/>
          <w:szCs w:val="32"/>
          <w:rPrChange w:id="88" w:author="冰琪凌咖啡" w:date="2023-07-04T15:51:00Z">
            <w:rPr>
              <w:del w:id="89" w:author="JIa" w:date="2023-07-06T15:30:55Z"/>
              <w:rFonts w:ascii="宋体" w:hAnsi="宋体" w:eastAsia="宋体"/>
              <w:bCs/>
              <w:sz w:val="28"/>
              <w:szCs w:val="28"/>
            </w:rPr>
          </w:rPrChange>
        </w:rPr>
        <w:pPrChange w:id="86" w:author="JIa" w:date="2023-07-06T15:30:57Z">
          <w:pPr/>
        </w:pPrChange>
      </w:pPr>
      <w:del w:id="90" w:author="JIa" w:date="2023-07-06T15:30:55Z">
        <w:r>
          <w:rPr>
            <w:rFonts w:ascii="仿宋" w:hAnsi="仿宋" w:eastAsia="仿宋" w:cs="仿宋"/>
            <w:bCs w:val="0"/>
            <w:sz w:val="32"/>
            <w:szCs w:val="32"/>
            <w:rPrChange w:id="91" w:author="冰琪凌咖啡" w:date="2023-07-04T15:51:00Z">
              <w:rPr>
                <w:rFonts w:asciiTheme="minorEastAsia" w:hAnsiTheme="minorEastAsia"/>
                <w:bCs/>
                <w:sz w:val="28"/>
                <w:szCs w:val="28"/>
              </w:rPr>
            </w:rPrChange>
          </w:rPr>
          <w:delText>2、</w:delText>
        </w:r>
      </w:del>
      <w:ins w:id="93" w:author="冰琪凌咖啡" w:date="2023-07-04T15:52:00Z">
        <w:del w:id="94" w:author="JIa" w:date="2023-07-06T15:30:55Z">
          <w:r>
            <w:rPr>
              <w:rFonts w:hint="eastAsia" w:ascii="仿宋" w:hAnsi="仿宋" w:eastAsia="仿宋" w:cs="仿宋"/>
              <w:sz w:val="32"/>
              <w:szCs w:val="32"/>
            </w:rPr>
            <w:delText>2.</w:delText>
          </w:r>
        </w:del>
      </w:ins>
      <w:del w:id="95" w:author="JIa" w:date="2023-07-06T15:30:55Z">
        <w:r>
          <w:rPr>
            <w:rFonts w:hint="eastAsia" w:ascii="仿宋" w:hAnsi="仿宋" w:eastAsia="仿宋" w:cs="仿宋"/>
            <w:bCs w:val="0"/>
            <w:sz w:val="32"/>
            <w:szCs w:val="32"/>
            <w:rPrChange w:id="96" w:author="冰琪凌咖啡" w:date="2023-07-04T15:51:00Z">
              <w:rPr>
                <w:rFonts w:hint="eastAsia" w:asciiTheme="minorEastAsia" w:hAnsiTheme="minorEastAsia"/>
                <w:bCs/>
                <w:sz w:val="28"/>
                <w:szCs w:val="28"/>
              </w:rPr>
            </w:rPrChange>
          </w:rPr>
          <w:delText>比选地点：乐山市五通桥区中医医院</w:delText>
        </w:r>
      </w:del>
      <w:ins w:id="98" w:author="冰琪凌咖啡" w:date="2023-07-04T15:53:00Z">
        <w:del w:id="99" w:author="JIa" w:date="2023-07-06T15:30:55Z">
          <w:r>
            <w:rPr>
              <w:rFonts w:hint="eastAsia" w:ascii="仿宋" w:hAnsi="仿宋" w:eastAsia="仿宋" w:cs="仿宋"/>
              <w:sz w:val="32"/>
              <w:szCs w:val="32"/>
            </w:rPr>
            <w:delText>。</w:delText>
          </w:r>
        </w:del>
      </w:ins>
    </w:p>
    <w:p>
      <w:pPr>
        <w:spacing w:line="600" w:lineRule="exact"/>
        <w:ind w:firstLine="0" w:firstLineChars="0"/>
        <w:rPr>
          <w:del w:id="101" w:author="JIa" w:date="2023-07-06T15:30:55Z"/>
          <w:rFonts w:ascii="仿宋" w:hAnsi="仿宋" w:eastAsia="仿宋" w:cs="仿宋"/>
          <w:bCs w:val="0"/>
          <w:sz w:val="32"/>
          <w:szCs w:val="32"/>
          <w:rPrChange w:id="102" w:author="冰琪凌咖啡" w:date="2023-07-04T15:51:00Z">
            <w:rPr>
              <w:del w:id="103" w:author="JIa" w:date="2023-07-06T15:30:55Z"/>
              <w:rFonts w:ascii="宋体" w:hAnsi="宋体" w:eastAsia="宋体"/>
              <w:bCs/>
              <w:sz w:val="28"/>
              <w:szCs w:val="28"/>
            </w:rPr>
          </w:rPrChange>
        </w:rPr>
        <w:pPrChange w:id="100" w:author="JIa" w:date="2023-07-06T15:30:57Z">
          <w:pPr/>
        </w:pPrChange>
      </w:pPr>
      <w:del w:id="104" w:author="JIa" w:date="2023-07-06T15:30:55Z">
        <w:r>
          <w:rPr>
            <w:rFonts w:ascii="仿宋" w:hAnsi="仿宋" w:eastAsia="仿宋" w:cs="仿宋"/>
            <w:bCs w:val="0"/>
            <w:sz w:val="32"/>
            <w:szCs w:val="32"/>
            <w:rPrChange w:id="105" w:author="冰琪凌咖啡" w:date="2023-07-04T15:51:00Z">
              <w:rPr>
                <w:rFonts w:ascii="宋体" w:hAnsi="宋体" w:eastAsia="宋体"/>
                <w:bCs/>
                <w:sz w:val="28"/>
                <w:szCs w:val="28"/>
              </w:rPr>
            </w:rPrChange>
          </w:rPr>
          <w:delText>3、</w:delText>
        </w:r>
      </w:del>
      <w:ins w:id="107" w:author="冰琪凌咖啡" w:date="2023-07-04T15:52:00Z">
        <w:del w:id="108" w:author="JIa" w:date="2023-07-06T15:30:55Z">
          <w:r>
            <w:rPr>
              <w:rFonts w:hint="eastAsia" w:ascii="仿宋" w:hAnsi="仿宋" w:eastAsia="仿宋" w:cs="仿宋"/>
              <w:sz w:val="32"/>
              <w:szCs w:val="32"/>
            </w:rPr>
            <w:delText>3.</w:delText>
          </w:r>
        </w:del>
      </w:ins>
      <w:del w:id="109" w:author="JIa" w:date="2023-07-06T15:30:55Z">
        <w:r>
          <w:rPr>
            <w:rFonts w:hint="eastAsia" w:ascii="仿宋" w:hAnsi="仿宋" w:eastAsia="仿宋" w:cs="仿宋"/>
            <w:bCs w:val="0"/>
            <w:sz w:val="32"/>
            <w:szCs w:val="32"/>
            <w:rPrChange w:id="110" w:author="冰琪凌咖啡" w:date="2023-07-04T15:51:00Z">
              <w:rPr>
                <w:rFonts w:hint="eastAsia" w:ascii="宋体" w:hAnsi="宋体" w:eastAsia="宋体"/>
                <w:bCs/>
                <w:sz w:val="28"/>
                <w:szCs w:val="28"/>
              </w:rPr>
            </w:rPrChange>
          </w:rPr>
          <w:delText>服务质量及技术要求：详见五金材料报价单</w:delText>
        </w:r>
      </w:del>
      <w:ins w:id="112" w:author="冰琪凌咖啡" w:date="2023-07-04T15:53:00Z">
        <w:del w:id="113" w:author="JIa" w:date="2023-07-06T15:30:55Z">
          <w:r>
            <w:rPr>
              <w:rFonts w:hint="eastAsia" w:ascii="仿宋" w:hAnsi="仿宋" w:eastAsia="仿宋" w:cs="仿宋"/>
              <w:sz w:val="32"/>
              <w:szCs w:val="32"/>
            </w:rPr>
            <w:delText>。</w:delText>
          </w:r>
        </w:del>
      </w:ins>
    </w:p>
    <w:p>
      <w:pPr>
        <w:spacing w:line="600" w:lineRule="exact"/>
        <w:ind w:firstLine="0" w:firstLineChars="0"/>
        <w:rPr>
          <w:ins w:id="115" w:author="xbany" w:date="2023-07-05T15:56:00Z"/>
          <w:del w:id="116" w:author="JIa" w:date="2023-07-06T15:30:55Z"/>
          <w:rFonts w:ascii="仿宋" w:hAnsi="仿宋" w:eastAsia="仿宋" w:cs="仿宋"/>
          <w:sz w:val="32"/>
          <w:szCs w:val="32"/>
        </w:rPr>
        <w:pPrChange w:id="114" w:author="JIa" w:date="2023-07-06T15:30:57Z">
          <w:pPr/>
        </w:pPrChange>
      </w:pPr>
      <w:del w:id="117" w:author="JIa" w:date="2023-07-06T15:30:55Z">
        <w:r>
          <w:rPr>
            <w:rFonts w:ascii="仿宋" w:hAnsi="仿宋" w:eastAsia="仿宋" w:cs="仿宋"/>
            <w:bCs w:val="0"/>
            <w:sz w:val="32"/>
            <w:szCs w:val="32"/>
            <w:rPrChange w:id="118" w:author="冰琪凌咖啡" w:date="2023-07-04T15:51:00Z">
              <w:rPr>
                <w:rFonts w:ascii="宋体" w:hAnsi="宋体" w:eastAsia="宋体"/>
                <w:bCs/>
                <w:sz w:val="28"/>
                <w:szCs w:val="28"/>
              </w:rPr>
            </w:rPrChange>
          </w:rPr>
          <w:delText>4、</w:delText>
        </w:r>
      </w:del>
      <w:ins w:id="120" w:author="冰琪凌咖啡" w:date="2023-07-04T15:52:00Z">
        <w:del w:id="121" w:author="JIa" w:date="2023-07-06T15:30:55Z">
          <w:r>
            <w:rPr>
              <w:rFonts w:hint="eastAsia" w:ascii="仿宋" w:hAnsi="仿宋" w:eastAsia="仿宋" w:cs="仿宋"/>
              <w:sz w:val="32"/>
              <w:szCs w:val="32"/>
            </w:rPr>
            <w:delText>4.</w:delText>
          </w:r>
        </w:del>
      </w:ins>
      <w:del w:id="122" w:author="JIa" w:date="2023-07-06T15:30:55Z">
        <w:r>
          <w:rPr>
            <w:rFonts w:hint="eastAsia" w:ascii="仿宋" w:hAnsi="仿宋" w:eastAsia="仿宋" w:cs="仿宋"/>
            <w:bCs w:val="0"/>
            <w:sz w:val="32"/>
            <w:szCs w:val="32"/>
            <w:rPrChange w:id="123" w:author="冰琪凌咖啡" w:date="2023-07-04T15:51:00Z">
              <w:rPr>
                <w:rFonts w:hint="eastAsia" w:ascii="宋体" w:hAnsi="宋体" w:eastAsia="宋体"/>
                <w:bCs/>
                <w:sz w:val="28"/>
                <w:szCs w:val="28"/>
              </w:rPr>
            </w:rPrChange>
          </w:rPr>
          <w:delText>送货响应时间：提出要求半小时内送货到</w:delText>
        </w:r>
      </w:del>
      <w:ins w:id="125" w:author="冰琪凌咖啡" w:date="2023-07-04T15:53:00Z">
        <w:del w:id="126" w:author="JIa" w:date="2023-07-06T15:30:55Z">
          <w:r>
            <w:rPr>
              <w:rFonts w:hint="eastAsia" w:ascii="仿宋" w:hAnsi="仿宋" w:eastAsia="仿宋" w:cs="仿宋"/>
              <w:sz w:val="32"/>
              <w:szCs w:val="32"/>
            </w:rPr>
            <w:delText>。</w:delText>
          </w:r>
        </w:del>
      </w:ins>
    </w:p>
    <w:p>
      <w:pPr>
        <w:spacing w:line="600" w:lineRule="exact"/>
        <w:ind w:firstLine="0" w:firstLineChars="0"/>
        <w:rPr>
          <w:ins w:id="128" w:author="冰琪凌咖啡" w:date="2023-07-04T15:54:00Z"/>
          <w:del w:id="129" w:author="JIa" w:date="2023-07-06T15:30:55Z"/>
          <w:rFonts w:ascii="仿宋" w:hAnsi="仿宋" w:eastAsia="仿宋" w:cs="仿宋"/>
          <w:sz w:val="32"/>
          <w:szCs w:val="32"/>
        </w:rPr>
        <w:pPrChange w:id="127" w:author="JIa" w:date="2023-07-06T15:30:57Z">
          <w:pPr/>
        </w:pPrChange>
      </w:pPr>
      <w:ins w:id="130" w:author="xbany" w:date="2023-07-05T15:58:00Z">
        <w:del w:id="131" w:author="JIa" w:date="2023-07-06T15:30:55Z">
          <w:r>
            <w:rPr>
              <w:rFonts w:hint="eastAsia" w:ascii="仿宋" w:hAnsi="仿宋" w:eastAsia="仿宋" w:cs="仿宋"/>
              <w:sz w:val="32"/>
              <w:szCs w:val="32"/>
            </w:rPr>
            <w:delText>5.</w:delText>
          </w:r>
        </w:del>
      </w:ins>
      <w:ins w:id="132" w:author="xbany" w:date="2023-07-05T16:09:00Z">
        <w:del w:id="133" w:author="JIa" w:date="2023-07-06T15:30:55Z">
          <w:r>
            <w:rPr>
              <w:rFonts w:hint="eastAsia" w:ascii="仿宋" w:hAnsi="仿宋" w:eastAsia="仿宋" w:cs="仿宋"/>
              <w:sz w:val="32"/>
              <w:szCs w:val="32"/>
            </w:rPr>
            <w:delText>清单中</w:delText>
          </w:r>
        </w:del>
      </w:ins>
      <w:ins w:id="134" w:author="xbany" w:date="2023-07-05T15:56:00Z">
        <w:del w:id="135" w:author="JIa" w:date="2023-07-06T15:30:55Z">
          <w:r>
            <w:rPr>
              <w:rFonts w:hint="eastAsia" w:ascii="仿宋" w:hAnsi="仿宋" w:eastAsia="仿宋" w:cs="仿宋"/>
              <w:sz w:val="32"/>
              <w:szCs w:val="32"/>
            </w:rPr>
            <w:delText>设定品牌的产品最终</w:delText>
          </w:r>
        </w:del>
      </w:ins>
      <w:ins w:id="136" w:author="xbany" w:date="2023-07-05T15:57:00Z">
        <w:del w:id="137" w:author="JIa" w:date="2023-07-06T15:30:55Z">
          <w:r>
            <w:rPr>
              <w:rFonts w:hint="eastAsia" w:ascii="仿宋" w:hAnsi="仿宋" w:eastAsia="仿宋" w:cs="仿宋"/>
              <w:sz w:val="32"/>
              <w:szCs w:val="32"/>
            </w:rPr>
            <w:delText>以</w:delText>
          </w:r>
        </w:del>
      </w:ins>
      <w:ins w:id="138" w:author="xbany" w:date="2023-07-05T16:06:00Z">
        <w:del w:id="139" w:author="JIa" w:date="2023-07-06T15:30:55Z">
          <w:r>
            <w:rPr>
              <w:rFonts w:hint="eastAsia" w:ascii="仿宋" w:hAnsi="仿宋" w:eastAsia="仿宋" w:cs="仿宋"/>
              <w:sz w:val="32"/>
              <w:szCs w:val="32"/>
            </w:rPr>
            <w:delText>所有参与本次比选</w:delText>
          </w:r>
        </w:del>
      </w:ins>
      <w:ins w:id="140" w:author="xbany" w:date="2023-07-05T15:57:00Z">
        <w:del w:id="141" w:author="JIa" w:date="2023-07-06T15:30:55Z">
          <w:r>
            <w:rPr>
              <w:rFonts w:hint="eastAsia" w:ascii="仿宋" w:hAnsi="仿宋" w:eastAsia="仿宋" w:cs="仿宋"/>
              <w:sz w:val="32"/>
              <w:szCs w:val="32"/>
            </w:rPr>
            <w:delText>报价最低的进行确认</w:delText>
          </w:r>
        </w:del>
      </w:ins>
      <w:ins w:id="142" w:author="xbany" w:date="2023-07-05T16:00:00Z">
        <w:del w:id="143" w:author="JIa" w:date="2023-07-06T15:30:55Z">
          <w:r>
            <w:rPr>
              <w:rFonts w:hint="eastAsia" w:ascii="仿宋" w:hAnsi="仿宋" w:eastAsia="仿宋" w:cs="仿宋"/>
              <w:sz w:val="32"/>
              <w:szCs w:val="32"/>
            </w:rPr>
            <w:delText>。</w:delText>
          </w:r>
        </w:del>
      </w:ins>
    </w:p>
    <w:p>
      <w:pPr>
        <w:spacing w:line="600" w:lineRule="exact"/>
        <w:ind w:firstLine="0" w:firstLineChars="0"/>
        <w:rPr>
          <w:del w:id="145" w:author="JIa" w:date="2023-07-06T15:30:55Z"/>
          <w:rFonts w:ascii="仿宋" w:hAnsi="仿宋" w:eastAsia="仿宋" w:cs="仿宋"/>
          <w:bCs w:val="0"/>
          <w:sz w:val="32"/>
          <w:szCs w:val="32"/>
          <w:rPrChange w:id="146" w:author="冰琪凌咖啡" w:date="2023-07-04T15:51:00Z">
            <w:rPr>
              <w:del w:id="147" w:author="JIa" w:date="2023-07-06T15:30:55Z"/>
              <w:rFonts w:asciiTheme="minorEastAsia" w:hAnsiTheme="minorEastAsia"/>
              <w:bCs/>
              <w:sz w:val="28"/>
              <w:szCs w:val="28"/>
            </w:rPr>
          </w:rPrChange>
        </w:rPr>
        <w:pPrChange w:id="144" w:author="JIa" w:date="2023-07-06T15:30:57Z">
          <w:pPr/>
        </w:pPrChange>
      </w:pPr>
      <w:ins w:id="148" w:author="xbany" w:date="2023-07-05T15:58:00Z">
        <w:del w:id="149" w:author="JIa" w:date="2023-07-06T15:30:55Z">
          <w:r>
            <w:rPr>
              <w:rFonts w:hint="eastAsia" w:ascii="仿宋" w:hAnsi="仿宋" w:eastAsia="仿宋" w:cs="仿宋"/>
              <w:sz w:val="32"/>
              <w:szCs w:val="32"/>
            </w:rPr>
            <w:delText>6</w:delText>
          </w:r>
        </w:del>
      </w:ins>
      <w:ins w:id="150" w:author="冰琪凌咖啡" w:date="2023-07-04T15:54:00Z">
        <w:del w:id="151" w:author="JIa" w:date="2023-07-06T15:30:55Z">
          <w:r>
            <w:rPr>
              <w:rFonts w:hint="eastAsia" w:ascii="仿宋" w:hAnsi="仿宋" w:eastAsia="仿宋" w:cs="仿宋"/>
              <w:sz w:val="32"/>
              <w:szCs w:val="32"/>
            </w:rPr>
            <w:delText>5.服务期限：三年。</w:delText>
          </w:r>
        </w:del>
      </w:ins>
    </w:p>
    <w:p>
      <w:pPr>
        <w:spacing w:line="600" w:lineRule="exact"/>
        <w:ind w:firstLine="0" w:firstLineChars="0"/>
        <w:rPr>
          <w:del w:id="153" w:author="JIa" w:date="2023-07-06T15:30:55Z"/>
          <w:rFonts w:ascii="仿宋" w:hAnsi="仿宋" w:eastAsia="仿宋" w:cs="仿宋"/>
          <w:bCs w:val="0"/>
          <w:sz w:val="32"/>
          <w:szCs w:val="32"/>
          <w:rPrChange w:id="154" w:author="冰琪凌咖啡" w:date="2023-07-04T15:51:00Z">
            <w:rPr>
              <w:del w:id="155" w:author="JIa" w:date="2023-07-06T15:30:55Z"/>
              <w:rFonts w:asciiTheme="minorEastAsia" w:hAnsiTheme="minorEastAsia"/>
              <w:bCs/>
              <w:sz w:val="28"/>
              <w:szCs w:val="28"/>
            </w:rPr>
          </w:rPrChange>
        </w:rPr>
        <w:pPrChange w:id="152" w:author="JIa" w:date="2023-07-06T15:30:57Z">
          <w:pPr>
            <w:ind w:firstLine="549" w:firstLineChars="196"/>
          </w:pPr>
        </w:pPrChange>
      </w:pPr>
      <w:del w:id="156" w:author="JIa" w:date="2023-07-06T15:30:55Z">
        <w:r>
          <w:rPr>
            <w:rFonts w:hint="eastAsia" w:ascii="仿宋" w:hAnsi="仿宋" w:eastAsia="仿宋" w:cs="仿宋"/>
            <w:bCs w:val="0"/>
            <w:sz w:val="32"/>
            <w:szCs w:val="32"/>
            <w:rPrChange w:id="157" w:author="冰琪凌咖啡" w:date="2023-07-04T15:51:00Z">
              <w:rPr>
                <w:rFonts w:hint="eastAsia" w:asciiTheme="minorEastAsia" w:hAnsiTheme="minorEastAsia"/>
                <w:bCs/>
                <w:sz w:val="28"/>
                <w:szCs w:val="28"/>
              </w:rPr>
            </w:rPrChange>
          </w:rPr>
          <w:delText>二、比选申请人的资格要求</w:delText>
        </w:r>
      </w:del>
    </w:p>
    <w:p>
      <w:pPr>
        <w:spacing w:line="600" w:lineRule="exact"/>
        <w:ind w:firstLine="0" w:firstLineChars="0"/>
        <w:rPr>
          <w:del w:id="160" w:author="JIa" w:date="2023-07-06T15:30:55Z"/>
          <w:rFonts w:ascii="仿宋" w:hAnsi="仿宋" w:eastAsia="仿宋" w:cs="仿宋"/>
          <w:bCs w:val="0"/>
          <w:sz w:val="32"/>
          <w:szCs w:val="32"/>
          <w:rPrChange w:id="161" w:author="冰琪凌咖啡" w:date="2023-07-04T15:51:00Z">
            <w:rPr>
              <w:del w:id="162" w:author="JIa" w:date="2023-07-06T15:30:55Z"/>
              <w:rFonts w:asciiTheme="minorEastAsia" w:hAnsiTheme="minorEastAsia"/>
              <w:bCs/>
              <w:sz w:val="28"/>
              <w:szCs w:val="28"/>
            </w:rPr>
          </w:rPrChange>
        </w:rPr>
        <w:pPrChange w:id="159" w:author="JIa" w:date="2023-07-06T15:30:57Z">
          <w:pPr/>
        </w:pPrChange>
      </w:pPr>
      <w:del w:id="163" w:author="JIa" w:date="2023-07-06T15:30:55Z">
        <w:r>
          <w:rPr>
            <w:rFonts w:ascii="仿宋" w:hAnsi="仿宋" w:eastAsia="仿宋" w:cs="仿宋"/>
            <w:bCs w:val="0"/>
            <w:sz w:val="32"/>
            <w:szCs w:val="32"/>
            <w:rPrChange w:id="164" w:author="冰琪凌咖啡" w:date="2023-07-04T15:51:00Z">
              <w:rPr>
                <w:rFonts w:asciiTheme="minorEastAsia" w:hAnsiTheme="minorEastAsia"/>
                <w:bCs/>
                <w:sz w:val="28"/>
                <w:szCs w:val="28"/>
              </w:rPr>
            </w:rPrChange>
          </w:rPr>
          <w:delText>1、</w:delText>
        </w:r>
      </w:del>
      <w:ins w:id="166" w:author="冰琪凌咖啡" w:date="2023-07-04T15:53:00Z">
        <w:del w:id="167" w:author="JIa" w:date="2023-07-06T15:30:55Z">
          <w:r>
            <w:rPr>
              <w:rFonts w:hint="eastAsia" w:ascii="仿宋" w:hAnsi="仿宋" w:eastAsia="仿宋" w:cs="仿宋"/>
              <w:sz w:val="32"/>
              <w:szCs w:val="32"/>
            </w:rPr>
            <w:delText>1.</w:delText>
          </w:r>
        </w:del>
      </w:ins>
      <w:del w:id="168" w:author="JIa" w:date="2023-07-06T15:30:55Z">
        <w:r>
          <w:rPr>
            <w:rFonts w:hint="eastAsia" w:ascii="仿宋" w:hAnsi="仿宋" w:eastAsia="仿宋" w:cs="仿宋"/>
            <w:bCs w:val="0"/>
            <w:sz w:val="32"/>
            <w:szCs w:val="32"/>
            <w:rPrChange w:id="169" w:author="冰琪凌咖啡" w:date="2023-07-04T15:51:00Z">
              <w:rPr>
                <w:rFonts w:hint="eastAsia" w:asciiTheme="minorEastAsia" w:hAnsiTheme="minorEastAsia"/>
                <w:bCs/>
                <w:sz w:val="28"/>
                <w:szCs w:val="28"/>
              </w:rPr>
            </w:rPrChange>
          </w:rPr>
          <w:delText>具有独立的法人资格，具有独立的营业执照。</w:delText>
        </w:r>
      </w:del>
    </w:p>
    <w:p>
      <w:pPr>
        <w:spacing w:line="600" w:lineRule="exact"/>
        <w:ind w:left="0" w:leftChars="0"/>
        <w:rPr>
          <w:del w:id="172" w:author="JIa" w:date="2023-07-06T15:30:55Z"/>
          <w:rFonts w:ascii="仿宋" w:hAnsi="仿宋" w:eastAsia="仿宋" w:cs="仿宋"/>
          <w:bCs w:val="0"/>
          <w:sz w:val="32"/>
          <w:szCs w:val="32"/>
          <w:rPrChange w:id="173" w:author="冰琪凌咖啡" w:date="2023-07-04T15:51:00Z">
            <w:rPr>
              <w:del w:id="174" w:author="JIa" w:date="2023-07-06T15:30:55Z"/>
              <w:rFonts w:asciiTheme="minorEastAsia" w:hAnsiTheme="minorEastAsia"/>
              <w:bCs/>
              <w:sz w:val="28"/>
              <w:szCs w:val="28"/>
            </w:rPr>
          </w:rPrChange>
        </w:rPr>
        <w:pPrChange w:id="171" w:author="JIa" w:date="2023-07-06T15:30:57Z">
          <w:pPr/>
        </w:pPrChange>
      </w:pPr>
      <w:del w:id="175" w:author="JIa" w:date="2023-07-06T15:30:55Z">
        <w:r>
          <w:rPr>
            <w:rFonts w:ascii="仿宋" w:hAnsi="仿宋" w:eastAsia="仿宋" w:cs="仿宋"/>
            <w:bCs w:val="0"/>
            <w:sz w:val="32"/>
            <w:szCs w:val="32"/>
            <w:rPrChange w:id="176" w:author="冰琪凌咖啡" w:date="2023-07-04T15:51:00Z">
              <w:rPr>
                <w:rFonts w:asciiTheme="minorEastAsia" w:hAnsiTheme="minorEastAsia"/>
                <w:bCs/>
                <w:sz w:val="28"/>
                <w:szCs w:val="28"/>
              </w:rPr>
            </w:rPrChange>
          </w:rPr>
          <w:delText>2、</w:delText>
        </w:r>
      </w:del>
      <w:ins w:id="178" w:author="冰琪凌咖啡" w:date="2023-07-04T15:53:00Z">
        <w:del w:id="179" w:author="JIa" w:date="2023-07-06T15:30:55Z">
          <w:r>
            <w:rPr>
              <w:rFonts w:hint="eastAsia" w:ascii="仿宋" w:hAnsi="仿宋" w:eastAsia="仿宋" w:cs="仿宋"/>
              <w:sz w:val="32"/>
              <w:szCs w:val="32"/>
            </w:rPr>
            <w:delText>2.</w:delText>
          </w:r>
        </w:del>
      </w:ins>
      <w:del w:id="180" w:author="JIa" w:date="2023-07-06T15:30:55Z">
        <w:r>
          <w:rPr>
            <w:rFonts w:hint="eastAsia" w:ascii="仿宋" w:hAnsi="仿宋" w:eastAsia="仿宋" w:cs="仿宋"/>
            <w:bCs w:val="0"/>
            <w:sz w:val="32"/>
            <w:szCs w:val="32"/>
            <w:rPrChange w:id="181" w:author="冰琪凌咖啡" w:date="2023-07-04T15:51:00Z">
              <w:rPr>
                <w:rFonts w:hint="eastAsia" w:asciiTheme="minorEastAsia" w:hAnsiTheme="minorEastAsia"/>
                <w:bCs/>
                <w:sz w:val="28"/>
                <w:szCs w:val="28"/>
              </w:rPr>
            </w:rPrChange>
          </w:rPr>
          <w:delText>具有独立承担民事责任的能力；</w:delText>
        </w:r>
      </w:del>
      <w:del w:id="183" w:author="JIa" w:date="2023-07-06T15:30:55Z">
        <w:r>
          <w:rPr>
            <w:rFonts w:ascii="仿宋" w:hAnsi="仿宋" w:eastAsia="仿宋" w:cs="仿宋"/>
            <w:bCs w:val="0"/>
            <w:sz w:val="32"/>
            <w:szCs w:val="32"/>
            <w:rPrChange w:id="184" w:author="冰琪凌咖啡" w:date="2023-07-04T15:51:00Z">
              <w:rPr>
                <w:rFonts w:asciiTheme="minorEastAsia" w:hAnsiTheme="minorEastAsia"/>
                <w:bCs/>
                <w:sz w:val="28"/>
                <w:szCs w:val="28"/>
              </w:rPr>
            </w:rPrChange>
          </w:rPr>
          <w:br w:type="textWrapping"/>
        </w:r>
      </w:del>
      <w:del w:id="186" w:author="JIa" w:date="2023-07-06T15:30:55Z">
        <w:r>
          <w:rPr>
            <w:rFonts w:ascii="仿宋" w:hAnsi="仿宋" w:eastAsia="仿宋" w:cs="仿宋"/>
            <w:bCs w:val="0"/>
            <w:sz w:val="32"/>
            <w:szCs w:val="32"/>
            <w:rPrChange w:id="187" w:author="冰琪凌咖啡" w:date="2023-07-04T15:51:00Z">
              <w:rPr>
                <w:rFonts w:asciiTheme="minorEastAsia" w:hAnsiTheme="minorEastAsia"/>
                <w:bCs/>
                <w:sz w:val="28"/>
                <w:szCs w:val="28"/>
              </w:rPr>
            </w:rPrChange>
          </w:rPr>
          <w:delText>3、</w:delText>
        </w:r>
      </w:del>
      <w:ins w:id="189" w:author="冰琪凌咖啡" w:date="2023-07-04T15:53:00Z">
        <w:del w:id="190" w:author="JIa" w:date="2023-07-06T15:30:55Z">
          <w:r>
            <w:rPr>
              <w:rFonts w:hint="eastAsia" w:ascii="仿宋" w:hAnsi="仿宋" w:eastAsia="仿宋" w:cs="仿宋"/>
              <w:sz w:val="32"/>
              <w:szCs w:val="32"/>
            </w:rPr>
            <w:delText>3.</w:delText>
          </w:r>
        </w:del>
      </w:ins>
      <w:del w:id="191" w:author="JIa" w:date="2023-07-06T15:30:55Z">
        <w:r>
          <w:rPr>
            <w:rFonts w:hint="eastAsia" w:ascii="仿宋" w:hAnsi="仿宋" w:eastAsia="仿宋" w:cs="仿宋"/>
            <w:bCs w:val="0"/>
            <w:sz w:val="32"/>
            <w:szCs w:val="32"/>
            <w:rPrChange w:id="192" w:author="冰琪凌咖啡" w:date="2023-07-04T15:51:00Z">
              <w:rPr>
                <w:rFonts w:hint="eastAsia" w:asciiTheme="minorEastAsia" w:hAnsiTheme="minorEastAsia"/>
                <w:bCs/>
                <w:sz w:val="28"/>
                <w:szCs w:val="28"/>
              </w:rPr>
            </w:rPrChange>
          </w:rPr>
          <w:delText>具有履行合同所必需的设备和专业技术能力；</w:delText>
        </w:r>
      </w:del>
    </w:p>
    <w:p>
      <w:pPr>
        <w:spacing w:line="600" w:lineRule="exact"/>
        <w:ind w:firstLine="0" w:firstLineChars="0"/>
        <w:rPr>
          <w:del w:id="195" w:author="JIa" w:date="2023-07-06T15:30:55Z"/>
          <w:rFonts w:ascii="仿宋" w:hAnsi="仿宋" w:eastAsia="仿宋" w:cs="仿宋"/>
          <w:bCs w:val="0"/>
          <w:sz w:val="32"/>
          <w:szCs w:val="32"/>
          <w:rPrChange w:id="196" w:author="冰琪凌咖啡" w:date="2023-07-04T15:51:00Z">
            <w:rPr>
              <w:del w:id="197" w:author="JIa" w:date="2023-07-06T15:30:55Z"/>
              <w:rFonts w:asciiTheme="minorEastAsia" w:hAnsiTheme="minorEastAsia"/>
              <w:bCs/>
              <w:sz w:val="28"/>
              <w:szCs w:val="28"/>
            </w:rPr>
          </w:rPrChange>
        </w:rPr>
        <w:pPrChange w:id="194" w:author="JIa" w:date="2023-07-06T15:30:57Z">
          <w:pPr/>
        </w:pPrChange>
      </w:pPr>
      <w:del w:id="198" w:author="JIa" w:date="2023-07-06T15:30:55Z">
        <w:r>
          <w:rPr>
            <w:rFonts w:ascii="仿宋" w:hAnsi="仿宋" w:eastAsia="仿宋" w:cs="仿宋"/>
            <w:bCs w:val="0"/>
            <w:sz w:val="32"/>
            <w:szCs w:val="32"/>
            <w:rPrChange w:id="199" w:author="冰琪凌咖啡" w:date="2023-07-04T15:51:00Z">
              <w:rPr>
                <w:rFonts w:asciiTheme="minorEastAsia" w:hAnsiTheme="minorEastAsia"/>
                <w:bCs/>
                <w:sz w:val="28"/>
                <w:szCs w:val="28"/>
              </w:rPr>
            </w:rPrChange>
          </w:rPr>
          <w:delText>4、</w:delText>
        </w:r>
      </w:del>
      <w:ins w:id="201" w:author="冰琪凌咖啡" w:date="2023-07-04T15:53:00Z">
        <w:del w:id="202" w:author="JIa" w:date="2023-07-06T15:30:55Z">
          <w:r>
            <w:rPr>
              <w:rFonts w:hint="eastAsia" w:ascii="仿宋" w:hAnsi="仿宋" w:eastAsia="仿宋" w:cs="仿宋"/>
              <w:sz w:val="32"/>
              <w:szCs w:val="32"/>
            </w:rPr>
            <w:delText>4.</w:delText>
          </w:r>
        </w:del>
      </w:ins>
      <w:del w:id="203" w:author="JIa" w:date="2023-07-06T15:30:55Z">
        <w:r>
          <w:rPr>
            <w:rFonts w:hint="eastAsia" w:ascii="仿宋" w:hAnsi="仿宋" w:eastAsia="仿宋" w:cs="仿宋"/>
            <w:bCs w:val="0"/>
            <w:sz w:val="32"/>
            <w:szCs w:val="32"/>
            <w:rPrChange w:id="204" w:author="冰琪凌咖啡" w:date="2023-07-04T15:51:00Z">
              <w:rPr>
                <w:rFonts w:hint="eastAsia" w:asciiTheme="minorEastAsia" w:hAnsiTheme="minorEastAsia"/>
                <w:bCs/>
                <w:sz w:val="28"/>
                <w:szCs w:val="28"/>
              </w:rPr>
            </w:rPrChange>
          </w:rPr>
          <w:delText>不接受联合体比选申请；</w:delText>
        </w:r>
      </w:del>
    </w:p>
    <w:p>
      <w:pPr>
        <w:spacing w:line="600" w:lineRule="exact"/>
        <w:ind w:firstLine="0" w:firstLineChars="0"/>
        <w:rPr>
          <w:del w:id="207" w:author="JIa" w:date="2023-07-06T15:30:55Z"/>
          <w:rFonts w:ascii="仿宋" w:hAnsi="仿宋" w:eastAsia="仿宋" w:cs="仿宋"/>
          <w:bCs w:val="0"/>
          <w:color w:val="auto"/>
          <w:sz w:val="32"/>
          <w:szCs w:val="32"/>
          <w:rPrChange w:id="208" w:author="冰琪凌咖啡" w:date="2023-07-04T15:51:00Z">
            <w:rPr>
              <w:del w:id="209" w:author="JIa" w:date="2023-07-06T15:30:55Z"/>
              <w:rFonts w:asciiTheme="minorEastAsia" w:hAnsiTheme="minorEastAsia"/>
              <w:bCs/>
              <w:color w:val="FF0000"/>
              <w:sz w:val="28"/>
              <w:szCs w:val="28"/>
            </w:rPr>
          </w:rPrChange>
        </w:rPr>
        <w:pPrChange w:id="206" w:author="JIa" w:date="2023-07-06T15:30:57Z">
          <w:pPr/>
        </w:pPrChange>
      </w:pPr>
      <w:del w:id="210" w:author="JIa" w:date="2023-07-06T15:30:55Z">
        <w:r>
          <w:rPr>
            <w:rFonts w:ascii="仿宋" w:hAnsi="仿宋" w:eastAsia="仿宋" w:cs="仿宋"/>
            <w:bCs w:val="0"/>
            <w:sz w:val="32"/>
            <w:szCs w:val="32"/>
            <w:rPrChange w:id="211" w:author="冰琪凌咖啡" w:date="2023-07-04T15:51:00Z">
              <w:rPr>
                <w:rFonts w:asciiTheme="minorEastAsia" w:hAnsiTheme="minorEastAsia"/>
                <w:bCs/>
                <w:sz w:val="28"/>
                <w:szCs w:val="28"/>
              </w:rPr>
            </w:rPrChange>
          </w:rPr>
          <w:delText>5、</w:delText>
        </w:r>
      </w:del>
      <w:ins w:id="213" w:author="冰琪凌咖啡" w:date="2023-07-04T15:53:00Z">
        <w:del w:id="214" w:author="JIa" w:date="2023-07-06T15:30:55Z">
          <w:r>
            <w:rPr>
              <w:rFonts w:hint="eastAsia" w:ascii="仿宋" w:hAnsi="仿宋" w:eastAsia="仿宋" w:cs="仿宋"/>
              <w:sz w:val="32"/>
              <w:szCs w:val="32"/>
            </w:rPr>
            <w:delText>5.</w:delText>
          </w:r>
        </w:del>
      </w:ins>
      <w:del w:id="215" w:author="JIa" w:date="2023-07-06T15:30:55Z">
        <w:r>
          <w:rPr>
            <w:rFonts w:hint="eastAsia" w:ascii="仿宋" w:hAnsi="仿宋" w:eastAsia="仿宋" w:cs="仿宋"/>
            <w:bCs w:val="0"/>
            <w:sz w:val="32"/>
            <w:szCs w:val="32"/>
            <w:rPrChange w:id="216" w:author="冰琪凌咖啡" w:date="2023-07-04T15:51:00Z">
              <w:rPr>
                <w:rFonts w:hint="eastAsia" w:asciiTheme="minorEastAsia" w:hAnsiTheme="minorEastAsia"/>
                <w:bCs/>
                <w:sz w:val="28"/>
                <w:szCs w:val="28"/>
              </w:rPr>
            </w:rPrChange>
          </w:rPr>
          <w:delText>法律、行政法规规定的其他条件。</w:delText>
        </w:r>
      </w:del>
    </w:p>
    <w:p>
      <w:pPr>
        <w:spacing w:line="600" w:lineRule="exact"/>
        <w:ind w:firstLine="0" w:firstLineChars="0"/>
        <w:rPr>
          <w:del w:id="219" w:author="JIa" w:date="2023-07-06T15:30:55Z"/>
          <w:rFonts w:ascii="仿宋" w:hAnsi="仿宋" w:eastAsia="仿宋" w:cs="仿宋"/>
          <w:bCs w:val="0"/>
          <w:sz w:val="32"/>
          <w:szCs w:val="32"/>
          <w:rPrChange w:id="220" w:author="冰琪凌咖啡" w:date="2023-07-04T15:51:00Z">
            <w:rPr>
              <w:del w:id="221" w:author="JIa" w:date="2023-07-06T15:30:55Z"/>
              <w:rFonts w:asciiTheme="minorEastAsia" w:hAnsiTheme="minorEastAsia"/>
              <w:bCs/>
              <w:sz w:val="28"/>
              <w:szCs w:val="28"/>
            </w:rPr>
          </w:rPrChange>
        </w:rPr>
        <w:pPrChange w:id="218" w:author="JIa" w:date="2023-07-06T15:30:57Z">
          <w:pPr>
            <w:ind w:firstLine="549" w:firstLineChars="196"/>
          </w:pPr>
        </w:pPrChange>
      </w:pPr>
      <w:del w:id="222" w:author="JIa" w:date="2023-07-06T15:30:55Z">
        <w:r>
          <w:rPr>
            <w:rFonts w:hint="eastAsia" w:ascii="仿宋" w:hAnsi="仿宋" w:eastAsia="仿宋" w:cs="仿宋"/>
            <w:bCs w:val="0"/>
            <w:sz w:val="32"/>
            <w:szCs w:val="32"/>
            <w:rPrChange w:id="223" w:author="冰琪凌咖啡" w:date="2023-07-04T15:51:00Z">
              <w:rPr>
                <w:rFonts w:hint="eastAsia" w:asciiTheme="minorEastAsia" w:hAnsiTheme="minorEastAsia"/>
                <w:bCs/>
                <w:sz w:val="28"/>
                <w:szCs w:val="28"/>
              </w:rPr>
            </w:rPrChange>
          </w:rPr>
          <w:delText>三、邀请方式</w:delText>
        </w:r>
      </w:del>
    </w:p>
    <w:p>
      <w:pPr>
        <w:spacing w:line="600" w:lineRule="exact"/>
        <w:ind w:firstLine="0" w:firstLineChars="0"/>
        <w:rPr>
          <w:del w:id="226" w:author="JIa" w:date="2023-07-06T15:30:55Z"/>
          <w:rFonts w:ascii="仿宋" w:hAnsi="仿宋" w:eastAsia="仿宋" w:cs="仿宋"/>
          <w:bCs w:val="0"/>
          <w:sz w:val="32"/>
          <w:szCs w:val="32"/>
          <w:rPrChange w:id="227" w:author="冰琪凌咖啡" w:date="2023-07-04T15:51:00Z">
            <w:rPr>
              <w:del w:id="228" w:author="JIa" w:date="2023-07-06T15:30:55Z"/>
              <w:rFonts w:asciiTheme="minorEastAsia" w:hAnsiTheme="minorEastAsia"/>
              <w:bCs/>
              <w:sz w:val="28"/>
              <w:szCs w:val="28"/>
            </w:rPr>
          </w:rPrChange>
        </w:rPr>
        <w:pPrChange w:id="225" w:author="JIa" w:date="2023-07-06T15:30:57Z">
          <w:pPr>
            <w:ind w:firstLine="549" w:firstLineChars="196"/>
          </w:pPr>
        </w:pPrChange>
      </w:pPr>
      <w:del w:id="229" w:author="JIa" w:date="2023-07-06T15:30:55Z">
        <w:r>
          <w:rPr>
            <w:rFonts w:hint="eastAsia" w:ascii="仿宋" w:hAnsi="仿宋" w:eastAsia="仿宋" w:cs="仿宋"/>
            <w:bCs w:val="0"/>
            <w:sz w:val="32"/>
            <w:szCs w:val="32"/>
            <w:rPrChange w:id="230" w:author="冰琪凌咖啡" w:date="2023-07-04T15:51:00Z">
              <w:rPr>
                <w:rFonts w:hint="eastAsia" w:asciiTheme="minorEastAsia" w:hAnsiTheme="minorEastAsia"/>
                <w:bCs/>
                <w:sz w:val="28"/>
                <w:szCs w:val="28"/>
              </w:rPr>
            </w:rPrChange>
          </w:rPr>
          <w:delText>在乐山市五通桥区中医医院网上发布公告（</w:delText>
        </w:r>
      </w:del>
      <w:del w:id="232" w:author="JIa" w:date="2023-07-06T15:30:55Z">
        <w:r>
          <w:rPr>
            <w:rFonts w:ascii="仿宋" w:hAnsi="仿宋" w:eastAsia="仿宋" w:cs="仿宋"/>
            <w:bCs w:val="0"/>
            <w:sz w:val="32"/>
            <w:szCs w:val="32"/>
            <w:rPrChange w:id="233" w:author="冰琪凌咖啡" w:date="2023-07-04T15:51:00Z">
              <w:rPr>
                <w:rFonts w:asciiTheme="minorEastAsia" w:hAnsiTheme="minorEastAsia"/>
                <w:bCs/>
                <w:sz w:val="28"/>
                <w:szCs w:val="28"/>
              </w:rPr>
            </w:rPrChange>
          </w:rPr>
          <w:delText>www.wtzyy.com</w:delText>
        </w:r>
      </w:del>
      <w:del w:id="235" w:author="JIa" w:date="2023-07-06T15:30:55Z">
        <w:r>
          <w:rPr>
            <w:rFonts w:hint="eastAsia" w:ascii="仿宋" w:hAnsi="仿宋" w:eastAsia="仿宋" w:cs="仿宋"/>
            <w:bCs w:val="0"/>
            <w:sz w:val="32"/>
            <w:szCs w:val="32"/>
            <w:rPrChange w:id="236" w:author="冰琪凌咖啡" w:date="2023-07-04T15:51:00Z">
              <w:rPr>
                <w:rFonts w:hint="eastAsia" w:asciiTheme="minorEastAsia" w:hAnsiTheme="minorEastAsia"/>
                <w:bCs/>
                <w:sz w:val="28"/>
                <w:szCs w:val="28"/>
              </w:rPr>
            </w:rPrChange>
          </w:rPr>
          <w:delText>）</w:delText>
        </w:r>
      </w:del>
    </w:p>
    <w:p>
      <w:pPr>
        <w:spacing w:line="600" w:lineRule="exact"/>
        <w:ind w:firstLine="0" w:firstLineChars="0"/>
        <w:rPr>
          <w:del w:id="239" w:author="JIa" w:date="2023-07-06T15:30:55Z"/>
          <w:rFonts w:ascii="仿宋" w:hAnsi="仿宋" w:eastAsia="仿宋" w:cs="仿宋"/>
          <w:bCs w:val="0"/>
          <w:sz w:val="32"/>
          <w:szCs w:val="32"/>
          <w:rPrChange w:id="240" w:author="冰琪凌咖啡" w:date="2023-07-04T15:51:00Z">
            <w:rPr>
              <w:del w:id="241" w:author="JIa" w:date="2023-07-06T15:30:55Z"/>
              <w:rFonts w:asciiTheme="minorEastAsia" w:hAnsiTheme="minorEastAsia"/>
              <w:bCs/>
              <w:sz w:val="28"/>
              <w:szCs w:val="28"/>
            </w:rPr>
          </w:rPrChange>
        </w:rPr>
        <w:pPrChange w:id="238" w:author="JIa" w:date="2023-07-06T15:30:57Z">
          <w:pPr>
            <w:ind w:firstLine="549" w:firstLineChars="196"/>
          </w:pPr>
        </w:pPrChange>
      </w:pPr>
      <w:del w:id="242" w:author="JIa" w:date="2023-07-06T15:30:55Z">
        <w:r>
          <w:rPr>
            <w:rFonts w:hint="eastAsia" w:ascii="仿宋" w:hAnsi="仿宋" w:eastAsia="仿宋" w:cs="仿宋"/>
            <w:bCs w:val="0"/>
            <w:sz w:val="32"/>
            <w:szCs w:val="32"/>
            <w:rPrChange w:id="243" w:author="冰琪凌咖啡" w:date="2023-07-04T15:51:00Z">
              <w:rPr>
                <w:rFonts w:hint="eastAsia" w:asciiTheme="minorEastAsia" w:hAnsiTheme="minorEastAsia"/>
                <w:bCs/>
                <w:sz w:val="28"/>
                <w:szCs w:val="28"/>
              </w:rPr>
            </w:rPrChange>
          </w:rPr>
          <w:delText>四、比选响应文件组成部分</w:delText>
        </w:r>
      </w:del>
    </w:p>
    <w:p>
      <w:pPr>
        <w:spacing w:line="600" w:lineRule="exact"/>
        <w:ind w:left="0" w:leftChars="0" w:firstLine="0" w:firstLineChars="0"/>
        <w:rPr>
          <w:del w:id="246" w:author="JIa" w:date="2023-07-06T15:30:55Z"/>
          <w:rFonts w:ascii="仿宋" w:hAnsi="仿宋" w:eastAsia="仿宋" w:cs="仿宋"/>
          <w:bCs w:val="0"/>
          <w:sz w:val="32"/>
          <w:szCs w:val="32"/>
          <w:rPrChange w:id="247" w:author="冰琪凌咖啡" w:date="2023-07-04T15:51:00Z">
            <w:rPr>
              <w:del w:id="248" w:author="JIa" w:date="2023-07-06T15:30:55Z"/>
              <w:rFonts w:asciiTheme="minorEastAsia" w:hAnsiTheme="minorEastAsia"/>
              <w:bCs/>
              <w:sz w:val="28"/>
              <w:szCs w:val="28"/>
            </w:rPr>
          </w:rPrChange>
        </w:rPr>
        <w:pPrChange w:id="245" w:author="JIa" w:date="2023-07-06T15:30:57Z">
          <w:pPr>
            <w:ind w:left="729" w:leftChars="342" w:hanging="11" w:hangingChars="4"/>
          </w:pPr>
        </w:pPrChange>
      </w:pPr>
      <w:del w:id="249" w:author="JIa" w:date="2023-07-06T15:30:55Z">
        <w:r>
          <w:rPr>
            <w:rFonts w:ascii="仿宋" w:hAnsi="仿宋" w:eastAsia="仿宋" w:cs="仿宋"/>
            <w:bCs w:val="0"/>
            <w:sz w:val="32"/>
            <w:szCs w:val="32"/>
            <w:rPrChange w:id="250" w:author="冰琪凌咖啡" w:date="2023-07-04T15:51:00Z">
              <w:rPr>
                <w:rFonts w:asciiTheme="minorEastAsia" w:hAnsiTheme="minorEastAsia"/>
                <w:bCs/>
                <w:sz w:val="28"/>
                <w:szCs w:val="28"/>
              </w:rPr>
            </w:rPrChange>
          </w:rPr>
          <w:delText>1、</w:delText>
        </w:r>
      </w:del>
      <w:ins w:id="252" w:author="冰琪凌咖啡" w:date="2023-07-04T15:53:00Z">
        <w:del w:id="253" w:author="JIa" w:date="2023-07-06T15:30:55Z">
          <w:r>
            <w:rPr>
              <w:rFonts w:hint="eastAsia" w:ascii="仿宋" w:hAnsi="仿宋" w:eastAsia="仿宋" w:cs="仿宋"/>
              <w:sz w:val="32"/>
              <w:szCs w:val="32"/>
            </w:rPr>
            <w:delText>1.</w:delText>
          </w:r>
        </w:del>
      </w:ins>
      <w:del w:id="254" w:author="JIa" w:date="2023-07-06T15:30:55Z">
        <w:r>
          <w:rPr>
            <w:rFonts w:ascii="仿宋" w:hAnsi="仿宋" w:eastAsia="仿宋" w:cs="仿宋"/>
            <w:bCs w:val="0"/>
            <w:sz w:val="32"/>
            <w:szCs w:val="32"/>
            <w:rPrChange w:id="255" w:author="冰琪凌咖啡" w:date="2023-07-04T15:51:00Z">
              <w:rPr>
                <w:rFonts w:asciiTheme="minorEastAsia" w:hAnsiTheme="minorEastAsia"/>
                <w:bCs/>
                <w:sz w:val="28"/>
                <w:szCs w:val="28"/>
              </w:rPr>
            </w:rPrChange>
          </w:rPr>
          <w:delText>营业执照副本</w:delText>
        </w:r>
      </w:del>
      <w:del w:id="257" w:author="JIa" w:date="2023-07-06T15:30:55Z">
        <w:r>
          <w:rPr>
            <w:rFonts w:ascii="仿宋" w:hAnsi="仿宋" w:eastAsia="仿宋" w:cs="仿宋"/>
            <w:bCs w:val="0"/>
            <w:sz w:val="32"/>
            <w:szCs w:val="32"/>
            <w:rPrChange w:id="258" w:author="冰琪凌咖啡" w:date="2023-07-04T15:51:00Z">
              <w:rPr>
                <w:rFonts w:asciiTheme="minorEastAsia" w:hAnsiTheme="minorEastAsia"/>
                <w:bCs/>
                <w:sz w:val="28"/>
                <w:szCs w:val="28"/>
              </w:rPr>
            </w:rPrChange>
          </w:rPr>
          <w:br w:type="textWrapping"/>
        </w:r>
      </w:del>
      <w:ins w:id="260" w:author="冰琪凌咖啡" w:date="2023-07-04T15:53:00Z">
        <w:del w:id="261" w:author="JIa" w:date="2023-07-06T15:30:55Z">
          <w:r>
            <w:rPr>
              <w:rFonts w:hint="eastAsia" w:ascii="仿宋" w:hAnsi="仿宋" w:eastAsia="仿宋" w:cs="仿宋"/>
              <w:sz w:val="32"/>
              <w:szCs w:val="32"/>
            </w:rPr>
            <w:delText xml:space="preserve"> </w:delText>
          </w:r>
        </w:del>
      </w:ins>
      <w:ins w:id="262" w:author="冰琪凌咖啡" w:date="2023-07-04T15:54:00Z">
        <w:del w:id="263" w:author="JIa" w:date="2023-07-06T15:30:55Z">
          <w:r>
            <w:rPr>
              <w:rFonts w:hint="eastAsia" w:ascii="仿宋" w:hAnsi="仿宋" w:eastAsia="仿宋" w:cs="仿宋"/>
              <w:sz w:val="32"/>
              <w:szCs w:val="32"/>
            </w:rPr>
            <w:delText xml:space="preserve">  </w:delText>
          </w:r>
        </w:del>
      </w:ins>
      <w:ins w:id="264" w:author="冰琪凌咖啡" w:date="2023-07-04T15:53:00Z">
        <w:del w:id="265" w:author="JIa" w:date="2023-07-06T15:30:55Z">
          <w:r>
            <w:rPr>
              <w:rFonts w:hint="eastAsia" w:ascii="仿宋" w:hAnsi="仿宋" w:eastAsia="仿宋" w:cs="仿宋"/>
              <w:sz w:val="32"/>
              <w:szCs w:val="32"/>
            </w:rPr>
            <w:delText xml:space="preserve"> </w:delText>
          </w:r>
        </w:del>
      </w:ins>
      <w:del w:id="266" w:author="JIa" w:date="2023-07-06T15:30:55Z">
        <w:r>
          <w:rPr>
            <w:rFonts w:ascii="仿宋" w:hAnsi="仿宋" w:eastAsia="仿宋" w:cs="仿宋"/>
            <w:bCs w:val="0"/>
            <w:sz w:val="32"/>
            <w:szCs w:val="32"/>
            <w:rPrChange w:id="267" w:author="冰琪凌咖啡" w:date="2023-07-04T15:51:00Z">
              <w:rPr>
                <w:rFonts w:asciiTheme="minorEastAsia" w:hAnsiTheme="minorEastAsia"/>
                <w:bCs/>
                <w:sz w:val="28"/>
                <w:szCs w:val="28"/>
              </w:rPr>
            </w:rPrChange>
          </w:rPr>
          <w:delText>2、</w:delText>
        </w:r>
      </w:del>
      <w:ins w:id="269" w:author="冰琪凌咖啡" w:date="2023-07-04T15:53:00Z">
        <w:del w:id="270" w:author="JIa" w:date="2023-07-06T15:30:55Z">
          <w:r>
            <w:rPr>
              <w:rFonts w:hint="eastAsia" w:ascii="仿宋" w:hAnsi="仿宋" w:eastAsia="仿宋" w:cs="仿宋"/>
              <w:sz w:val="32"/>
              <w:szCs w:val="32"/>
            </w:rPr>
            <w:delText>2.</w:delText>
          </w:r>
        </w:del>
      </w:ins>
      <w:del w:id="271" w:author="JIa" w:date="2023-07-06T15:30:55Z">
        <w:r>
          <w:rPr>
            <w:rFonts w:ascii="仿宋" w:hAnsi="仿宋" w:eastAsia="仿宋" w:cs="仿宋"/>
            <w:bCs w:val="0"/>
            <w:sz w:val="32"/>
            <w:szCs w:val="32"/>
            <w:rPrChange w:id="272" w:author="冰琪凌咖啡" w:date="2023-07-04T15:51:00Z">
              <w:rPr>
                <w:rFonts w:asciiTheme="minorEastAsia" w:hAnsiTheme="minorEastAsia"/>
                <w:bCs/>
                <w:sz w:val="28"/>
                <w:szCs w:val="28"/>
              </w:rPr>
            </w:rPrChange>
          </w:rPr>
          <w:delText>企业资质证书副本</w:delText>
        </w:r>
      </w:del>
      <w:del w:id="274" w:author="JIa" w:date="2023-07-06T15:30:55Z">
        <w:r>
          <w:rPr>
            <w:rFonts w:ascii="仿宋" w:hAnsi="仿宋" w:eastAsia="仿宋" w:cs="仿宋"/>
            <w:bCs w:val="0"/>
            <w:sz w:val="32"/>
            <w:szCs w:val="32"/>
            <w:rPrChange w:id="275" w:author="冰琪凌咖啡" w:date="2023-07-04T15:51:00Z">
              <w:rPr>
                <w:rFonts w:asciiTheme="minorEastAsia" w:hAnsiTheme="minorEastAsia"/>
                <w:bCs/>
                <w:sz w:val="28"/>
                <w:szCs w:val="28"/>
              </w:rPr>
            </w:rPrChange>
          </w:rPr>
          <w:br w:type="textWrapping"/>
        </w:r>
      </w:del>
      <w:ins w:id="277" w:author="冰琪凌咖啡" w:date="2023-07-04T15:53:00Z">
        <w:del w:id="278" w:author="JIa" w:date="2023-07-06T15:30:55Z">
          <w:r>
            <w:rPr>
              <w:rFonts w:hint="eastAsia" w:ascii="仿宋" w:hAnsi="仿宋" w:eastAsia="仿宋" w:cs="仿宋"/>
              <w:sz w:val="32"/>
              <w:szCs w:val="32"/>
            </w:rPr>
            <w:delText xml:space="preserve">  </w:delText>
          </w:r>
        </w:del>
      </w:ins>
      <w:ins w:id="279" w:author="冰琪凌咖啡" w:date="2023-07-04T15:54:00Z">
        <w:del w:id="280" w:author="JIa" w:date="2023-07-06T15:30:55Z">
          <w:r>
            <w:rPr>
              <w:rFonts w:hint="eastAsia" w:ascii="仿宋" w:hAnsi="仿宋" w:eastAsia="仿宋" w:cs="仿宋"/>
              <w:sz w:val="32"/>
              <w:szCs w:val="32"/>
            </w:rPr>
            <w:delText xml:space="preserve">  </w:delText>
          </w:r>
        </w:del>
      </w:ins>
      <w:del w:id="281" w:author="JIa" w:date="2023-07-06T15:30:55Z">
        <w:r>
          <w:rPr>
            <w:rFonts w:ascii="仿宋" w:hAnsi="仿宋" w:eastAsia="仿宋" w:cs="仿宋"/>
            <w:bCs w:val="0"/>
            <w:sz w:val="32"/>
            <w:szCs w:val="32"/>
            <w:rPrChange w:id="282" w:author="冰琪凌咖啡" w:date="2023-07-04T15:51:00Z">
              <w:rPr>
                <w:rFonts w:asciiTheme="minorEastAsia" w:hAnsiTheme="minorEastAsia"/>
                <w:bCs/>
                <w:sz w:val="28"/>
                <w:szCs w:val="28"/>
              </w:rPr>
            </w:rPrChange>
          </w:rPr>
          <w:delText>3、</w:delText>
        </w:r>
      </w:del>
      <w:ins w:id="284" w:author="冰琪凌咖啡" w:date="2023-07-04T15:53:00Z">
        <w:del w:id="285" w:author="JIa" w:date="2023-07-06T15:30:55Z">
          <w:r>
            <w:rPr>
              <w:rFonts w:hint="eastAsia" w:ascii="仿宋" w:hAnsi="仿宋" w:eastAsia="仿宋" w:cs="仿宋"/>
              <w:sz w:val="32"/>
              <w:szCs w:val="32"/>
            </w:rPr>
            <w:delText>3.</w:delText>
          </w:r>
        </w:del>
      </w:ins>
      <w:del w:id="286" w:author="JIa" w:date="2023-07-06T15:30:55Z">
        <w:r>
          <w:rPr>
            <w:rFonts w:ascii="仿宋" w:hAnsi="仿宋" w:eastAsia="仿宋" w:cs="仿宋"/>
            <w:bCs w:val="0"/>
            <w:sz w:val="32"/>
            <w:szCs w:val="32"/>
            <w:rPrChange w:id="287" w:author="冰琪凌咖啡" w:date="2023-07-04T15:51:00Z">
              <w:rPr>
                <w:rFonts w:asciiTheme="minorEastAsia" w:hAnsiTheme="minorEastAsia"/>
                <w:bCs/>
                <w:sz w:val="28"/>
                <w:szCs w:val="28"/>
              </w:rPr>
            </w:rPrChange>
          </w:rPr>
          <w:delText>法人代表身份证明</w:delText>
        </w:r>
      </w:del>
      <w:del w:id="289" w:author="JIa" w:date="2023-07-06T15:30:55Z">
        <w:r>
          <w:rPr>
            <w:rFonts w:ascii="仿宋" w:hAnsi="仿宋" w:eastAsia="仿宋" w:cs="仿宋"/>
            <w:bCs w:val="0"/>
            <w:sz w:val="32"/>
            <w:szCs w:val="32"/>
            <w:rPrChange w:id="290" w:author="冰琪凌咖啡" w:date="2023-07-04T15:51:00Z">
              <w:rPr>
                <w:rFonts w:asciiTheme="minorEastAsia" w:hAnsiTheme="minorEastAsia"/>
                <w:bCs/>
                <w:sz w:val="28"/>
                <w:szCs w:val="28"/>
              </w:rPr>
            </w:rPrChange>
          </w:rPr>
          <w:br w:type="textWrapping"/>
        </w:r>
      </w:del>
      <w:ins w:id="292" w:author="冰琪凌咖啡" w:date="2023-07-04T15:54:00Z">
        <w:del w:id="293" w:author="JIa" w:date="2023-07-06T15:30:55Z">
          <w:r>
            <w:rPr>
              <w:rFonts w:hint="eastAsia" w:ascii="仿宋" w:hAnsi="仿宋" w:eastAsia="仿宋" w:cs="仿宋"/>
              <w:sz w:val="32"/>
              <w:szCs w:val="32"/>
            </w:rPr>
            <w:delText xml:space="preserve">    </w:delText>
          </w:r>
        </w:del>
      </w:ins>
      <w:del w:id="294" w:author="JIa" w:date="2023-07-06T15:30:55Z">
        <w:r>
          <w:rPr>
            <w:rFonts w:ascii="仿宋" w:hAnsi="仿宋" w:eastAsia="仿宋" w:cs="仿宋"/>
            <w:bCs w:val="0"/>
            <w:sz w:val="32"/>
            <w:szCs w:val="32"/>
            <w:rPrChange w:id="295" w:author="冰琪凌咖啡" w:date="2023-07-04T15:51:00Z">
              <w:rPr>
                <w:rFonts w:asciiTheme="minorEastAsia" w:hAnsiTheme="minorEastAsia"/>
                <w:bCs/>
                <w:sz w:val="28"/>
                <w:szCs w:val="28"/>
              </w:rPr>
            </w:rPrChange>
          </w:rPr>
          <w:delText>4、</w:delText>
        </w:r>
      </w:del>
      <w:ins w:id="297" w:author="冰琪凌咖啡" w:date="2023-07-04T15:54:00Z">
        <w:del w:id="298" w:author="JIa" w:date="2023-07-06T15:30:55Z">
          <w:r>
            <w:rPr>
              <w:rFonts w:hint="eastAsia" w:ascii="仿宋" w:hAnsi="仿宋" w:eastAsia="仿宋" w:cs="仿宋"/>
              <w:sz w:val="32"/>
              <w:szCs w:val="32"/>
            </w:rPr>
            <w:delText>4.</w:delText>
          </w:r>
        </w:del>
      </w:ins>
      <w:del w:id="299" w:author="JIa" w:date="2023-07-06T15:30:55Z">
        <w:r>
          <w:rPr>
            <w:rFonts w:ascii="仿宋" w:hAnsi="仿宋" w:eastAsia="仿宋" w:cs="仿宋"/>
            <w:bCs w:val="0"/>
            <w:sz w:val="32"/>
            <w:szCs w:val="32"/>
            <w:rPrChange w:id="300" w:author="冰琪凌咖啡" w:date="2023-07-04T15:51:00Z">
              <w:rPr>
                <w:rFonts w:asciiTheme="minorEastAsia" w:hAnsiTheme="minorEastAsia"/>
                <w:bCs/>
                <w:sz w:val="28"/>
                <w:szCs w:val="28"/>
              </w:rPr>
            </w:rPrChange>
          </w:rPr>
          <w:delText>授权委托书</w:delText>
        </w:r>
      </w:del>
      <w:del w:id="302" w:author="JIa" w:date="2023-07-06T15:30:55Z">
        <w:r>
          <w:rPr>
            <w:rFonts w:ascii="仿宋" w:hAnsi="仿宋" w:eastAsia="仿宋" w:cs="仿宋"/>
            <w:bCs w:val="0"/>
            <w:sz w:val="32"/>
            <w:szCs w:val="32"/>
            <w:rPrChange w:id="303" w:author="冰琪凌咖啡" w:date="2023-07-04T15:51:00Z">
              <w:rPr>
                <w:rFonts w:asciiTheme="minorEastAsia" w:hAnsiTheme="minorEastAsia"/>
                <w:bCs/>
                <w:sz w:val="28"/>
                <w:szCs w:val="28"/>
              </w:rPr>
            </w:rPrChange>
          </w:rPr>
          <w:br w:type="textWrapping"/>
        </w:r>
      </w:del>
      <w:ins w:id="305" w:author="冰琪凌咖啡" w:date="2023-07-04T15:54:00Z">
        <w:del w:id="306" w:author="JIa" w:date="2023-07-06T15:30:55Z">
          <w:r>
            <w:rPr>
              <w:rFonts w:hint="eastAsia" w:ascii="仿宋" w:hAnsi="仿宋" w:eastAsia="仿宋" w:cs="仿宋"/>
              <w:sz w:val="32"/>
              <w:szCs w:val="32"/>
            </w:rPr>
            <w:delText xml:space="preserve">    </w:delText>
          </w:r>
        </w:del>
      </w:ins>
      <w:del w:id="307" w:author="JIa" w:date="2023-07-06T15:30:55Z">
        <w:r>
          <w:rPr>
            <w:rFonts w:ascii="仿宋" w:hAnsi="仿宋" w:eastAsia="仿宋" w:cs="仿宋"/>
            <w:bCs w:val="0"/>
            <w:sz w:val="32"/>
            <w:szCs w:val="32"/>
            <w:rPrChange w:id="308" w:author="冰琪凌咖啡" w:date="2023-07-04T15:51:00Z">
              <w:rPr>
                <w:rFonts w:asciiTheme="minorEastAsia" w:hAnsiTheme="minorEastAsia"/>
                <w:bCs/>
                <w:sz w:val="28"/>
                <w:szCs w:val="28"/>
              </w:rPr>
            </w:rPrChange>
          </w:rPr>
          <w:delText>5、</w:delText>
        </w:r>
      </w:del>
      <w:ins w:id="310" w:author="冰琪凌咖啡" w:date="2023-07-04T15:54:00Z">
        <w:del w:id="311" w:author="JIa" w:date="2023-07-06T15:30:55Z">
          <w:r>
            <w:rPr>
              <w:rFonts w:hint="eastAsia" w:ascii="仿宋" w:hAnsi="仿宋" w:eastAsia="仿宋" w:cs="仿宋"/>
              <w:sz w:val="32"/>
              <w:szCs w:val="32"/>
            </w:rPr>
            <w:delText>5.</w:delText>
          </w:r>
        </w:del>
      </w:ins>
      <w:del w:id="312" w:author="JIa" w:date="2023-07-06T15:30:55Z">
        <w:r>
          <w:rPr>
            <w:rFonts w:ascii="仿宋" w:hAnsi="仿宋" w:eastAsia="仿宋" w:cs="仿宋"/>
            <w:bCs w:val="0"/>
            <w:sz w:val="32"/>
            <w:szCs w:val="32"/>
            <w:rPrChange w:id="313" w:author="冰琪凌咖啡" w:date="2023-07-04T15:51:00Z">
              <w:rPr>
                <w:rFonts w:asciiTheme="minorEastAsia" w:hAnsiTheme="minorEastAsia"/>
                <w:bCs/>
                <w:sz w:val="28"/>
                <w:szCs w:val="28"/>
              </w:rPr>
            </w:rPrChange>
          </w:rPr>
          <w:delText>报价函</w:delText>
        </w:r>
      </w:del>
      <w:del w:id="315" w:author="JIa" w:date="2023-07-06T15:30:55Z">
        <w:r>
          <w:rPr>
            <w:rFonts w:ascii="仿宋" w:hAnsi="仿宋" w:eastAsia="仿宋" w:cs="仿宋"/>
            <w:bCs w:val="0"/>
            <w:sz w:val="32"/>
            <w:szCs w:val="32"/>
            <w:rPrChange w:id="316" w:author="冰琪凌咖啡" w:date="2023-07-04T15:51:00Z">
              <w:rPr>
                <w:rFonts w:asciiTheme="minorEastAsia" w:hAnsiTheme="minorEastAsia"/>
                <w:bCs/>
                <w:sz w:val="28"/>
                <w:szCs w:val="28"/>
              </w:rPr>
            </w:rPrChange>
          </w:rPr>
          <w:br w:type="textWrapping"/>
        </w:r>
      </w:del>
      <w:ins w:id="318" w:author="冰琪凌咖啡" w:date="2023-07-04T15:54:00Z">
        <w:del w:id="319" w:author="JIa" w:date="2023-07-06T15:30:55Z">
          <w:r>
            <w:rPr>
              <w:rFonts w:hint="eastAsia" w:ascii="仿宋" w:hAnsi="仿宋" w:eastAsia="仿宋" w:cs="仿宋"/>
              <w:sz w:val="32"/>
              <w:szCs w:val="32"/>
            </w:rPr>
            <w:delText xml:space="preserve">    </w:delText>
          </w:r>
        </w:del>
      </w:ins>
      <w:del w:id="320" w:author="JIa" w:date="2023-07-06T15:30:55Z">
        <w:r>
          <w:rPr>
            <w:rFonts w:ascii="仿宋" w:hAnsi="仿宋" w:eastAsia="仿宋" w:cs="仿宋"/>
            <w:bCs w:val="0"/>
            <w:sz w:val="32"/>
            <w:szCs w:val="32"/>
            <w:rPrChange w:id="321" w:author="冰琪凌咖啡" w:date="2023-07-04T15:51:00Z">
              <w:rPr>
                <w:rFonts w:asciiTheme="minorEastAsia" w:hAnsiTheme="minorEastAsia"/>
                <w:bCs/>
                <w:sz w:val="28"/>
                <w:szCs w:val="28"/>
              </w:rPr>
            </w:rPrChange>
          </w:rPr>
          <w:delText>6、</w:delText>
        </w:r>
      </w:del>
      <w:ins w:id="323" w:author="冰琪凌咖啡" w:date="2023-07-04T15:54:00Z">
        <w:del w:id="324" w:author="JIa" w:date="2023-07-06T15:30:55Z">
          <w:r>
            <w:rPr>
              <w:rFonts w:hint="eastAsia" w:ascii="仿宋" w:hAnsi="仿宋" w:eastAsia="仿宋" w:cs="仿宋"/>
              <w:sz w:val="32"/>
              <w:szCs w:val="32"/>
            </w:rPr>
            <w:delText>6.</w:delText>
          </w:r>
        </w:del>
      </w:ins>
      <w:del w:id="325" w:author="JIa" w:date="2023-07-06T15:30:55Z">
        <w:r>
          <w:rPr>
            <w:rFonts w:ascii="仿宋" w:hAnsi="仿宋" w:eastAsia="仿宋" w:cs="仿宋"/>
            <w:bCs w:val="0"/>
            <w:sz w:val="32"/>
            <w:szCs w:val="32"/>
            <w:rPrChange w:id="326" w:author="冰琪凌咖啡" w:date="2023-07-04T15:51:00Z">
              <w:rPr>
                <w:rFonts w:asciiTheme="minorEastAsia" w:hAnsiTheme="minorEastAsia"/>
                <w:bCs/>
                <w:sz w:val="28"/>
                <w:szCs w:val="28"/>
              </w:rPr>
            </w:rPrChange>
          </w:rPr>
          <w:delText>投标资料要求密封完整</w:delText>
        </w:r>
      </w:del>
      <w:del w:id="328" w:author="JIa" w:date="2023-07-06T15:30:55Z">
        <w:r>
          <w:rPr>
            <w:rFonts w:ascii="仿宋" w:hAnsi="仿宋" w:eastAsia="仿宋" w:cs="仿宋"/>
            <w:bCs w:val="0"/>
            <w:sz w:val="32"/>
            <w:szCs w:val="32"/>
            <w:rPrChange w:id="329" w:author="冰琪凌咖啡" w:date="2023-07-04T15:51:00Z">
              <w:rPr>
                <w:rFonts w:asciiTheme="minorEastAsia" w:hAnsiTheme="minorEastAsia"/>
                <w:bCs/>
                <w:sz w:val="28"/>
                <w:szCs w:val="28"/>
              </w:rPr>
            </w:rPrChange>
          </w:rPr>
          <w:br w:type="textWrapping"/>
        </w:r>
      </w:del>
      <w:ins w:id="331" w:author="冰琪凌咖啡" w:date="2023-07-04T15:54:00Z">
        <w:del w:id="332" w:author="JIa" w:date="2023-07-06T15:30:55Z">
          <w:r>
            <w:rPr>
              <w:rFonts w:hint="eastAsia" w:ascii="仿宋" w:hAnsi="仿宋" w:eastAsia="仿宋" w:cs="仿宋"/>
              <w:sz w:val="32"/>
              <w:szCs w:val="32"/>
            </w:rPr>
            <w:delText xml:space="preserve">   </w:delText>
          </w:r>
        </w:del>
      </w:ins>
      <w:del w:id="333" w:author="JIa" w:date="2023-07-06T15:30:55Z">
        <w:r>
          <w:rPr>
            <w:rFonts w:hint="eastAsia" w:ascii="仿宋" w:hAnsi="仿宋" w:eastAsia="仿宋" w:cs="仿宋"/>
            <w:bCs w:val="0"/>
            <w:sz w:val="32"/>
            <w:szCs w:val="32"/>
            <w:rPrChange w:id="334" w:author="冰琪凌咖啡" w:date="2023-07-04T15:51:00Z">
              <w:rPr>
                <w:rFonts w:hint="eastAsia" w:asciiTheme="minorEastAsia" w:hAnsiTheme="minorEastAsia"/>
                <w:bCs/>
                <w:sz w:val="28"/>
                <w:szCs w:val="28"/>
              </w:rPr>
            </w:rPrChange>
          </w:rPr>
          <w:delText>五、比选公告发布时间</w:delText>
        </w:r>
      </w:del>
    </w:p>
    <w:p>
      <w:pPr>
        <w:spacing w:line="600" w:lineRule="exact"/>
        <w:ind w:firstLine="0" w:firstLineChars="0"/>
        <w:rPr>
          <w:del w:id="337" w:author="JIa" w:date="2023-07-06T15:30:55Z"/>
          <w:rFonts w:ascii="仿宋" w:hAnsi="仿宋" w:eastAsia="仿宋" w:cs="仿宋"/>
          <w:bCs w:val="0"/>
          <w:sz w:val="32"/>
          <w:szCs w:val="32"/>
          <w:rPrChange w:id="338" w:author="冰琪凌咖啡" w:date="2023-07-04T15:51:00Z">
            <w:rPr>
              <w:del w:id="339" w:author="JIa" w:date="2023-07-06T15:30:55Z"/>
              <w:rFonts w:asciiTheme="minorEastAsia" w:hAnsiTheme="minorEastAsia"/>
              <w:bCs/>
              <w:sz w:val="28"/>
              <w:szCs w:val="28"/>
            </w:rPr>
          </w:rPrChange>
        </w:rPr>
        <w:pPrChange w:id="336" w:author="JIa" w:date="2023-07-06T15:30:57Z">
          <w:pPr>
            <w:ind w:firstLine="549" w:firstLineChars="196"/>
          </w:pPr>
        </w:pPrChange>
      </w:pPr>
      <w:del w:id="340" w:author="JIa" w:date="2023-07-06T15:30:55Z">
        <w:r>
          <w:rPr>
            <w:rFonts w:ascii="仿宋" w:hAnsi="仿宋" w:eastAsia="仿宋" w:cs="仿宋"/>
            <w:bCs w:val="0"/>
            <w:sz w:val="32"/>
            <w:szCs w:val="32"/>
            <w:rPrChange w:id="341" w:author="冰琪凌咖啡" w:date="2023-07-04T15:51:00Z">
              <w:rPr>
                <w:rFonts w:asciiTheme="minorEastAsia" w:hAnsiTheme="minorEastAsia"/>
                <w:bCs/>
                <w:sz w:val="28"/>
                <w:szCs w:val="28"/>
              </w:rPr>
            </w:rPrChange>
          </w:rPr>
          <w:delText>2023年7月</w:delText>
        </w:r>
      </w:del>
      <w:del w:id="343" w:author="JIa" w:date="2023-07-06T15:30:55Z">
        <w:r>
          <w:rPr>
            <w:rFonts w:ascii="仿宋" w:hAnsi="仿宋" w:eastAsia="仿宋" w:cs="仿宋"/>
            <w:bCs w:val="0"/>
            <w:sz w:val="32"/>
            <w:szCs w:val="32"/>
            <w:rPrChange w:id="344" w:author="冰琪凌咖啡" w:date="2023-07-04T15:51:00Z">
              <w:rPr>
                <w:rFonts w:asciiTheme="minorEastAsia" w:hAnsiTheme="minorEastAsia"/>
                <w:bCs/>
                <w:sz w:val="28"/>
                <w:szCs w:val="28"/>
              </w:rPr>
            </w:rPrChange>
          </w:rPr>
          <w:delText xml:space="preserve"> </w:delText>
        </w:r>
      </w:del>
      <w:ins w:id="346" w:author="xbany" w:date="2023-07-04T16:06:00Z">
        <w:del w:id="347" w:author="JIa" w:date="2023-07-06T15:30:55Z">
          <w:r>
            <w:rPr>
              <w:rFonts w:hint="eastAsia" w:ascii="仿宋" w:hAnsi="仿宋" w:eastAsia="仿宋" w:cs="仿宋"/>
              <w:sz w:val="32"/>
              <w:szCs w:val="32"/>
            </w:rPr>
            <w:delText>6</w:delText>
          </w:r>
        </w:del>
      </w:ins>
      <w:ins w:id="348" w:author="冰琪凌咖啡" w:date="2023-07-04T16:00:00Z">
        <w:del w:id="349" w:author="JIa" w:date="2023-07-06T15:30:55Z">
          <w:r>
            <w:rPr>
              <w:rFonts w:hint="eastAsia" w:ascii="仿宋" w:hAnsi="仿宋" w:eastAsia="仿宋" w:cs="仿宋"/>
              <w:sz w:val="32"/>
              <w:szCs w:val="32"/>
            </w:rPr>
            <w:delText>5</w:delText>
          </w:r>
        </w:del>
      </w:ins>
      <w:del w:id="350" w:author="JIa" w:date="2023-07-06T15:30:55Z">
        <w:r>
          <w:rPr>
            <w:rFonts w:hint="eastAsia" w:ascii="仿宋" w:hAnsi="仿宋" w:eastAsia="仿宋" w:cs="仿宋"/>
            <w:bCs w:val="0"/>
            <w:sz w:val="32"/>
            <w:szCs w:val="32"/>
            <w:rPrChange w:id="351" w:author="冰琪凌咖啡" w:date="2023-07-04T15:51:00Z">
              <w:rPr>
                <w:rFonts w:hint="eastAsia" w:asciiTheme="minorEastAsia" w:hAnsiTheme="minorEastAsia"/>
                <w:bCs/>
                <w:sz w:val="28"/>
                <w:szCs w:val="28"/>
              </w:rPr>
            </w:rPrChange>
          </w:rPr>
          <w:delText>日至</w:delText>
        </w:r>
      </w:del>
      <w:del w:id="353" w:author="JIa" w:date="2023-07-06T15:30:55Z">
        <w:r>
          <w:rPr>
            <w:rFonts w:ascii="仿宋" w:hAnsi="仿宋" w:eastAsia="仿宋" w:cs="仿宋"/>
            <w:bCs w:val="0"/>
            <w:sz w:val="32"/>
            <w:szCs w:val="32"/>
            <w:rPrChange w:id="354" w:author="冰琪凌咖啡" w:date="2023-07-04T15:51:00Z">
              <w:rPr>
                <w:rFonts w:asciiTheme="minorEastAsia" w:hAnsiTheme="minorEastAsia"/>
                <w:bCs/>
                <w:sz w:val="28"/>
                <w:szCs w:val="28"/>
              </w:rPr>
            </w:rPrChange>
          </w:rPr>
          <w:delText>7月</w:delText>
        </w:r>
      </w:del>
      <w:del w:id="356" w:author="JIa" w:date="2023-07-06T15:30:55Z">
        <w:r>
          <w:rPr>
            <w:rFonts w:ascii="仿宋" w:hAnsi="仿宋" w:eastAsia="仿宋" w:cs="仿宋"/>
            <w:bCs w:val="0"/>
            <w:sz w:val="32"/>
            <w:szCs w:val="32"/>
            <w:rPrChange w:id="357" w:author="冰琪凌咖啡" w:date="2023-07-04T15:51:00Z">
              <w:rPr>
                <w:rFonts w:asciiTheme="minorEastAsia" w:hAnsiTheme="minorEastAsia"/>
                <w:bCs/>
                <w:sz w:val="28"/>
                <w:szCs w:val="28"/>
              </w:rPr>
            </w:rPrChange>
          </w:rPr>
          <w:delText xml:space="preserve">  </w:delText>
        </w:r>
      </w:del>
      <w:ins w:id="359" w:author="冰琪凌咖啡" w:date="2023-07-04T16:00:00Z">
        <w:del w:id="360" w:author="JIa" w:date="2023-07-06T15:30:55Z">
          <w:r>
            <w:rPr>
              <w:rFonts w:hint="eastAsia" w:ascii="仿宋" w:hAnsi="仿宋" w:eastAsia="仿宋" w:cs="仿宋"/>
              <w:sz w:val="32"/>
              <w:szCs w:val="32"/>
            </w:rPr>
            <w:delText>1</w:delText>
          </w:r>
        </w:del>
      </w:ins>
      <w:ins w:id="361" w:author="xbany" w:date="2023-07-06T14:30:00Z">
        <w:del w:id="362" w:author="JIa" w:date="2023-07-06T15:30:55Z">
          <w:r>
            <w:rPr>
              <w:rFonts w:hint="eastAsia" w:ascii="仿宋" w:hAnsi="仿宋" w:eastAsia="仿宋" w:cs="仿宋"/>
              <w:sz w:val="32"/>
              <w:szCs w:val="32"/>
            </w:rPr>
            <w:delText>0</w:delText>
          </w:r>
        </w:del>
      </w:ins>
      <w:ins w:id="363" w:author="冰琪凌咖啡" w:date="2023-07-04T16:00:00Z">
        <w:del w:id="364" w:author="JIa" w:date="2023-07-06T15:30:55Z">
          <w:r>
            <w:rPr>
              <w:rFonts w:hint="eastAsia" w:ascii="仿宋" w:hAnsi="仿宋" w:eastAsia="仿宋" w:cs="仿宋"/>
              <w:sz w:val="32"/>
              <w:szCs w:val="32"/>
            </w:rPr>
            <w:delText>0</w:delText>
          </w:r>
        </w:del>
      </w:ins>
      <w:del w:id="365" w:author="JIa" w:date="2023-07-06T15:30:55Z">
        <w:r>
          <w:rPr>
            <w:rFonts w:hint="eastAsia" w:ascii="仿宋" w:hAnsi="仿宋" w:eastAsia="仿宋" w:cs="仿宋"/>
            <w:bCs w:val="0"/>
            <w:sz w:val="32"/>
            <w:szCs w:val="32"/>
            <w:rPrChange w:id="366" w:author="冰琪凌咖啡" w:date="2023-07-04T15:51:00Z">
              <w:rPr>
                <w:rFonts w:hint="eastAsia" w:asciiTheme="minorEastAsia" w:hAnsiTheme="minorEastAsia"/>
                <w:bCs/>
                <w:sz w:val="28"/>
                <w:szCs w:val="28"/>
              </w:rPr>
            </w:rPrChange>
          </w:rPr>
          <w:delText>日</w:delText>
        </w:r>
      </w:del>
      <w:del w:id="368" w:author="JIa" w:date="2023-07-06T15:30:55Z">
        <w:r>
          <w:rPr>
            <w:rFonts w:ascii="仿宋" w:hAnsi="仿宋" w:eastAsia="仿宋" w:cs="仿宋"/>
            <w:bCs w:val="0"/>
            <w:sz w:val="32"/>
            <w:szCs w:val="32"/>
            <w:rPrChange w:id="369" w:author="冰琪凌咖啡" w:date="2023-07-04T15:51:00Z">
              <w:rPr>
                <w:rFonts w:asciiTheme="minorEastAsia" w:hAnsiTheme="minorEastAsia"/>
                <w:bCs/>
                <w:sz w:val="28"/>
                <w:szCs w:val="28"/>
              </w:rPr>
            </w:rPrChange>
          </w:rPr>
          <w:delText>1</w:delText>
        </w:r>
      </w:del>
      <w:ins w:id="371" w:author="xbany" w:date="2023-07-06T14:29:00Z">
        <w:del w:id="372" w:author="JIa" w:date="2023-07-06T15:30:55Z">
          <w:r>
            <w:rPr>
              <w:rFonts w:hint="eastAsia" w:ascii="仿宋" w:hAnsi="仿宋" w:eastAsia="仿宋" w:cs="仿宋"/>
              <w:sz w:val="32"/>
              <w:szCs w:val="32"/>
            </w:rPr>
            <w:delText>7</w:delText>
          </w:r>
        </w:del>
      </w:ins>
      <w:del w:id="373" w:author="JIa" w:date="2023-07-06T15:30:55Z">
        <w:r>
          <w:rPr>
            <w:rFonts w:ascii="仿宋" w:hAnsi="仿宋" w:eastAsia="仿宋" w:cs="仿宋"/>
            <w:bCs w:val="0"/>
            <w:sz w:val="32"/>
            <w:szCs w:val="32"/>
            <w:rPrChange w:id="374" w:author="冰琪凌咖啡" w:date="2023-07-04T15:51:00Z">
              <w:rPr>
                <w:rFonts w:asciiTheme="minorEastAsia" w:hAnsiTheme="minorEastAsia"/>
                <w:bCs/>
                <w:sz w:val="28"/>
                <w:szCs w:val="28"/>
              </w:rPr>
            </w:rPrChange>
          </w:rPr>
          <w:delText>6</w:delText>
        </w:r>
      </w:del>
      <w:del w:id="376" w:author="JIa" w:date="2023-07-06T15:30:55Z">
        <w:r>
          <w:rPr>
            <w:rFonts w:ascii="仿宋" w:hAnsi="仿宋" w:eastAsia="仿宋" w:cs="仿宋"/>
            <w:bCs w:val="0"/>
            <w:sz w:val="32"/>
            <w:szCs w:val="32"/>
            <w:rPrChange w:id="377" w:author="冰琪凌咖啡" w:date="2023-07-04T15:51:00Z">
              <w:rPr>
                <w:rFonts w:asciiTheme="minorEastAsia" w:hAnsiTheme="minorEastAsia"/>
                <w:bCs/>
                <w:sz w:val="28"/>
                <w:szCs w:val="28"/>
              </w:rPr>
            </w:rPrChange>
          </w:rPr>
          <w:delText>：00止。</w:delText>
        </w:r>
      </w:del>
    </w:p>
    <w:p>
      <w:pPr>
        <w:spacing w:line="600" w:lineRule="exact"/>
        <w:ind w:firstLine="0" w:firstLineChars="0"/>
        <w:rPr>
          <w:del w:id="380" w:author="JIa" w:date="2023-07-06T15:30:55Z"/>
          <w:rFonts w:ascii="仿宋" w:hAnsi="仿宋" w:eastAsia="仿宋" w:cs="仿宋"/>
          <w:bCs w:val="0"/>
          <w:sz w:val="32"/>
          <w:szCs w:val="32"/>
          <w:rPrChange w:id="381" w:author="冰琪凌咖啡" w:date="2023-07-04T15:51:00Z">
            <w:rPr>
              <w:del w:id="382" w:author="JIa" w:date="2023-07-06T15:30:55Z"/>
              <w:rFonts w:asciiTheme="minorEastAsia" w:hAnsiTheme="minorEastAsia"/>
              <w:bCs/>
              <w:sz w:val="28"/>
              <w:szCs w:val="28"/>
            </w:rPr>
          </w:rPrChange>
        </w:rPr>
        <w:pPrChange w:id="379" w:author="JIa" w:date="2023-07-06T15:30:57Z">
          <w:pPr>
            <w:ind w:firstLine="549" w:firstLineChars="196"/>
          </w:pPr>
        </w:pPrChange>
      </w:pPr>
      <w:del w:id="383" w:author="JIa" w:date="2023-07-06T15:30:55Z">
        <w:r>
          <w:rPr>
            <w:rFonts w:hint="eastAsia" w:ascii="仿宋" w:hAnsi="仿宋" w:eastAsia="仿宋" w:cs="仿宋"/>
            <w:bCs w:val="0"/>
            <w:sz w:val="32"/>
            <w:szCs w:val="32"/>
            <w:rPrChange w:id="384" w:author="冰琪凌咖啡" w:date="2023-07-04T15:51:00Z">
              <w:rPr>
                <w:rFonts w:hint="eastAsia" w:asciiTheme="minorEastAsia" w:hAnsiTheme="minorEastAsia"/>
                <w:bCs/>
                <w:sz w:val="28"/>
                <w:szCs w:val="28"/>
              </w:rPr>
            </w:rPrChange>
          </w:rPr>
          <w:delText>六、比选响应文件递交方式、截止日期</w:delText>
        </w:r>
      </w:del>
    </w:p>
    <w:p>
      <w:pPr>
        <w:spacing w:line="600" w:lineRule="exact"/>
        <w:ind w:firstLine="0" w:firstLineChars="0"/>
        <w:rPr>
          <w:del w:id="387" w:author="JIa" w:date="2023-07-06T15:30:55Z"/>
          <w:rFonts w:ascii="仿宋" w:hAnsi="仿宋" w:eastAsia="仿宋" w:cs="仿宋"/>
          <w:bCs w:val="0"/>
          <w:sz w:val="32"/>
          <w:szCs w:val="32"/>
          <w:rPrChange w:id="388" w:author="冰琪凌咖啡" w:date="2023-07-04T15:51:00Z">
            <w:rPr>
              <w:del w:id="389" w:author="JIa" w:date="2023-07-06T15:30:55Z"/>
              <w:rFonts w:asciiTheme="minorEastAsia" w:hAnsiTheme="minorEastAsia"/>
              <w:bCs/>
              <w:sz w:val="28"/>
              <w:szCs w:val="28"/>
            </w:rPr>
          </w:rPrChange>
        </w:rPr>
        <w:pPrChange w:id="386" w:author="JIa" w:date="2023-07-06T15:30:57Z">
          <w:pPr>
            <w:ind w:firstLine="549" w:firstLineChars="196"/>
          </w:pPr>
        </w:pPrChange>
      </w:pPr>
      <w:del w:id="390" w:author="JIa" w:date="2023-07-06T15:30:55Z">
        <w:r>
          <w:rPr>
            <w:rFonts w:ascii="仿宋" w:hAnsi="仿宋" w:eastAsia="仿宋" w:cs="仿宋"/>
            <w:bCs w:val="0"/>
            <w:sz w:val="32"/>
            <w:szCs w:val="32"/>
            <w:rPrChange w:id="391" w:author="冰琪凌咖啡" w:date="2023-07-04T15:51:00Z">
              <w:rPr>
                <w:rFonts w:asciiTheme="minorEastAsia" w:hAnsiTheme="minorEastAsia"/>
                <w:bCs/>
                <w:sz w:val="28"/>
                <w:szCs w:val="28"/>
              </w:rPr>
            </w:rPrChange>
          </w:rPr>
          <w:delText>1、</w:delText>
        </w:r>
      </w:del>
      <w:ins w:id="393" w:author="冰琪凌咖啡" w:date="2023-07-04T15:55:00Z">
        <w:del w:id="394" w:author="JIa" w:date="2023-07-06T15:30:55Z">
          <w:r>
            <w:rPr>
              <w:rFonts w:hint="eastAsia" w:ascii="仿宋" w:hAnsi="仿宋" w:eastAsia="仿宋" w:cs="仿宋"/>
              <w:sz w:val="32"/>
              <w:szCs w:val="32"/>
            </w:rPr>
            <w:delText>1.</w:delText>
          </w:r>
        </w:del>
      </w:ins>
      <w:del w:id="395" w:author="JIa" w:date="2023-07-06T15:30:55Z">
        <w:r>
          <w:rPr>
            <w:rFonts w:hint="eastAsia" w:ascii="仿宋" w:hAnsi="仿宋" w:eastAsia="仿宋" w:cs="仿宋"/>
            <w:bCs w:val="0"/>
            <w:sz w:val="32"/>
            <w:szCs w:val="32"/>
            <w:rPrChange w:id="396" w:author="冰琪凌咖啡" w:date="2023-07-04T15:51:00Z">
              <w:rPr>
                <w:rFonts w:hint="eastAsia" w:asciiTheme="minorEastAsia" w:hAnsiTheme="minorEastAsia"/>
                <w:bCs/>
                <w:sz w:val="28"/>
                <w:szCs w:val="28"/>
              </w:rPr>
            </w:rPrChange>
          </w:rPr>
          <w:delText>比选响应文件递交截止时间：</w:delText>
        </w:r>
      </w:del>
      <w:del w:id="398" w:author="JIa" w:date="2023-07-06T15:30:55Z">
        <w:r>
          <w:rPr>
            <w:rFonts w:ascii="仿宋" w:hAnsi="仿宋" w:eastAsia="仿宋" w:cs="仿宋"/>
            <w:bCs w:val="0"/>
            <w:sz w:val="32"/>
            <w:szCs w:val="32"/>
            <w:rPrChange w:id="399" w:author="冰琪凌咖啡" w:date="2023-07-04T15:51:00Z">
              <w:rPr>
                <w:rFonts w:asciiTheme="minorEastAsia" w:hAnsiTheme="minorEastAsia"/>
                <w:bCs/>
                <w:sz w:val="28"/>
                <w:szCs w:val="28"/>
              </w:rPr>
            </w:rPrChange>
          </w:rPr>
          <w:delText>2023年7月</w:delText>
        </w:r>
      </w:del>
      <w:del w:id="401" w:author="JIa" w:date="2023-07-06T15:30:55Z">
        <w:r>
          <w:rPr>
            <w:rFonts w:ascii="仿宋" w:hAnsi="仿宋" w:eastAsia="仿宋" w:cs="仿宋"/>
            <w:bCs w:val="0"/>
            <w:sz w:val="32"/>
            <w:szCs w:val="32"/>
            <w:rPrChange w:id="402" w:author="冰琪凌咖啡" w:date="2023-07-04T15:51:00Z">
              <w:rPr>
                <w:rFonts w:asciiTheme="minorEastAsia" w:hAnsiTheme="minorEastAsia"/>
                <w:bCs/>
                <w:sz w:val="28"/>
                <w:szCs w:val="28"/>
              </w:rPr>
            </w:rPrChange>
          </w:rPr>
          <w:delText xml:space="preserve"> </w:delText>
        </w:r>
      </w:del>
      <w:ins w:id="404" w:author="冰琪凌咖啡" w:date="2023-07-04T16:01:00Z">
        <w:del w:id="405" w:author="JIa" w:date="2023-07-06T15:30:55Z">
          <w:r>
            <w:rPr>
              <w:rFonts w:hint="eastAsia" w:ascii="仿宋" w:hAnsi="仿宋" w:eastAsia="仿宋" w:cs="仿宋"/>
              <w:sz w:val="32"/>
              <w:szCs w:val="32"/>
            </w:rPr>
            <w:delText>1</w:delText>
          </w:r>
        </w:del>
      </w:ins>
      <w:ins w:id="406" w:author="xbany" w:date="2023-07-06T14:30:00Z">
        <w:del w:id="407" w:author="JIa" w:date="2023-07-06T15:30:55Z">
          <w:r>
            <w:rPr>
              <w:rFonts w:hint="eastAsia" w:ascii="仿宋" w:hAnsi="仿宋" w:eastAsia="仿宋" w:cs="仿宋"/>
              <w:sz w:val="32"/>
              <w:szCs w:val="32"/>
            </w:rPr>
            <w:delText>1</w:delText>
          </w:r>
        </w:del>
      </w:ins>
      <w:ins w:id="408" w:author="冰琪凌咖啡" w:date="2023-07-04T16:01:00Z">
        <w:del w:id="409" w:author="JIa" w:date="2023-07-06T15:30:55Z">
          <w:r>
            <w:rPr>
              <w:rFonts w:hint="eastAsia" w:ascii="仿宋" w:hAnsi="仿宋" w:eastAsia="仿宋" w:cs="仿宋"/>
              <w:sz w:val="32"/>
              <w:szCs w:val="32"/>
            </w:rPr>
            <w:delText>0</w:delText>
          </w:r>
        </w:del>
      </w:ins>
      <w:del w:id="410" w:author="JIa" w:date="2023-07-06T15:30:55Z">
        <w:r>
          <w:rPr>
            <w:rFonts w:hint="eastAsia" w:ascii="仿宋" w:hAnsi="仿宋" w:eastAsia="仿宋" w:cs="仿宋"/>
            <w:bCs w:val="0"/>
            <w:sz w:val="32"/>
            <w:szCs w:val="32"/>
            <w:rPrChange w:id="411" w:author="冰琪凌咖啡" w:date="2023-07-04T15:51:00Z">
              <w:rPr>
                <w:rFonts w:hint="eastAsia" w:asciiTheme="minorEastAsia" w:hAnsiTheme="minorEastAsia"/>
                <w:bCs/>
                <w:sz w:val="28"/>
                <w:szCs w:val="28"/>
              </w:rPr>
            </w:rPrChange>
          </w:rPr>
          <w:delText>日</w:delText>
        </w:r>
      </w:del>
      <w:del w:id="413" w:author="JIa" w:date="2023-07-06T15:30:55Z">
        <w:r>
          <w:rPr>
            <w:rFonts w:ascii="仿宋" w:hAnsi="仿宋" w:eastAsia="仿宋" w:cs="仿宋"/>
            <w:bCs w:val="0"/>
            <w:sz w:val="32"/>
            <w:szCs w:val="32"/>
            <w:rPrChange w:id="414" w:author="冰琪凌咖啡" w:date="2023-07-04T15:51:00Z">
              <w:rPr>
                <w:rFonts w:asciiTheme="minorEastAsia" w:hAnsiTheme="minorEastAsia"/>
                <w:bCs/>
                <w:sz w:val="28"/>
                <w:szCs w:val="28"/>
              </w:rPr>
            </w:rPrChange>
          </w:rPr>
          <w:delText>1</w:delText>
        </w:r>
      </w:del>
      <w:del w:id="416" w:author="JIa" w:date="2023-07-06T15:30:55Z">
        <w:r>
          <w:rPr>
            <w:rFonts w:ascii="仿宋" w:hAnsi="仿宋" w:eastAsia="仿宋" w:cs="仿宋"/>
            <w:bCs w:val="0"/>
            <w:sz w:val="32"/>
            <w:szCs w:val="32"/>
            <w:rPrChange w:id="417" w:author="冰琪凌咖啡" w:date="2023-07-04T15:51:00Z">
              <w:rPr>
                <w:rFonts w:asciiTheme="minorEastAsia" w:hAnsiTheme="minorEastAsia"/>
                <w:bCs/>
                <w:sz w:val="28"/>
                <w:szCs w:val="28"/>
              </w:rPr>
            </w:rPrChange>
          </w:rPr>
          <w:delText>5</w:delText>
        </w:r>
      </w:del>
      <w:ins w:id="419" w:author="xbany" w:date="2023-07-04T16:10:00Z">
        <w:del w:id="420" w:author="JIa" w:date="2023-07-06T15:30:55Z">
          <w:r>
            <w:rPr>
              <w:rFonts w:hint="eastAsia" w:ascii="仿宋" w:hAnsi="仿宋" w:eastAsia="仿宋" w:cs="仿宋"/>
              <w:sz w:val="32"/>
              <w:szCs w:val="32"/>
            </w:rPr>
            <w:delText>5</w:delText>
          </w:r>
        </w:del>
      </w:ins>
      <w:ins w:id="421" w:author="冰琪凌咖啡" w:date="2023-07-04T16:01:00Z">
        <w:del w:id="422" w:author="JIa" w:date="2023-07-06T15:30:55Z">
          <w:r>
            <w:rPr>
              <w:rFonts w:hint="eastAsia" w:ascii="仿宋" w:hAnsi="仿宋" w:eastAsia="仿宋" w:cs="仿宋"/>
              <w:sz w:val="32"/>
              <w:szCs w:val="32"/>
            </w:rPr>
            <w:delText>6</w:delText>
          </w:r>
        </w:del>
      </w:ins>
      <w:del w:id="423" w:author="JIa" w:date="2023-07-06T15:30:55Z">
        <w:r>
          <w:rPr>
            <w:rFonts w:ascii="仿宋" w:hAnsi="仿宋" w:eastAsia="仿宋" w:cs="仿宋"/>
            <w:bCs w:val="0"/>
            <w:sz w:val="32"/>
            <w:szCs w:val="32"/>
            <w:rPrChange w:id="424" w:author="冰琪凌咖啡" w:date="2023-07-04T15:51:00Z">
              <w:rPr>
                <w:rFonts w:asciiTheme="minorEastAsia" w:hAnsiTheme="minorEastAsia"/>
                <w:bCs/>
                <w:sz w:val="28"/>
                <w:szCs w:val="28"/>
              </w:rPr>
            </w:rPrChange>
          </w:rPr>
          <w:delText>:00时。</w:delText>
        </w:r>
      </w:del>
    </w:p>
    <w:p>
      <w:pPr>
        <w:spacing w:line="600" w:lineRule="exact"/>
        <w:ind w:firstLine="0" w:firstLineChars="0"/>
        <w:rPr>
          <w:del w:id="427" w:author="JIa" w:date="2023-07-06T15:30:55Z"/>
          <w:rFonts w:ascii="仿宋" w:hAnsi="仿宋" w:eastAsia="仿宋" w:cs="仿宋"/>
          <w:bCs w:val="0"/>
          <w:sz w:val="32"/>
          <w:szCs w:val="32"/>
          <w:rPrChange w:id="428" w:author="冰琪凌咖啡" w:date="2023-07-04T15:51:00Z">
            <w:rPr>
              <w:del w:id="429" w:author="JIa" w:date="2023-07-06T15:30:55Z"/>
              <w:rFonts w:asciiTheme="minorEastAsia" w:hAnsiTheme="minorEastAsia"/>
              <w:bCs/>
              <w:sz w:val="28"/>
              <w:szCs w:val="28"/>
            </w:rPr>
          </w:rPrChange>
        </w:rPr>
        <w:pPrChange w:id="426" w:author="JIa" w:date="2023-07-06T15:30:57Z">
          <w:pPr>
            <w:ind w:firstLine="549" w:firstLineChars="196"/>
          </w:pPr>
        </w:pPrChange>
      </w:pPr>
      <w:del w:id="430" w:author="JIa" w:date="2023-07-06T15:30:55Z">
        <w:r>
          <w:rPr>
            <w:rFonts w:ascii="仿宋" w:hAnsi="仿宋" w:eastAsia="仿宋" w:cs="仿宋"/>
            <w:bCs w:val="0"/>
            <w:sz w:val="32"/>
            <w:szCs w:val="32"/>
            <w:rPrChange w:id="431" w:author="冰琪凌咖啡" w:date="2023-07-04T15:51:00Z">
              <w:rPr>
                <w:rFonts w:asciiTheme="minorEastAsia" w:hAnsiTheme="minorEastAsia"/>
                <w:bCs/>
                <w:sz w:val="28"/>
                <w:szCs w:val="28"/>
              </w:rPr>
            </w:rPrChange>
          </w:rPr>
          <w:delText>2、</w:delText>
        </w:r>
      </w:del>
      <w:ins w:id="433" w:author="冰琪凌咖啡" w:date="2023-07-04T15:55:00Z">
        <w:del w:id="434" w:author="JIa" w:date="2023-07-06T15:30:55Z">
          <w:r>
            <w:rPr>
              <w:rFonts w:hint="eastAsia" w:ascii="仿宋" w:hAnsi="仿宋" w:eastAsia="仿宋" w:cs="仿宋"/>
              <w:sz w:val="32"/>
              <w:szCs w:val="32"/>
            </w:rPr>
            <w:delText>2.</w:delText>
          </w:r>
        </w:del>
      </w:ins>
      <w:del w:id="435" w:author="JIa" w:date="2023-07-06T15:30:55Z">
        <w:r>
          <w:rPr>
            <w:rFonts w:hint="eastAsia" w:ascii="仿宋" w:hAnsi="仿宋" w:eastAsia="仿宋" w:cs="仿宋"/>
            <w:bCs w:val="0"/>
            <w:sz w:val="32"/>
            <w:szCs w:val="32"/>
            <w:rPrChange w:id="436" w:author="冰琪凌咖啡" w:date="2023-07-04T15:51:00Z">
              <w:rPr>
                <w:rFonts w:hint="eastAsia" w:asciiTheme="minorEastAsia" w:hAnsiTheme="minorEastAsia"/>
                <w:bCs/>
                <w:sz w:val="28"/>
                <w:szCs w:val="28"/>
              </w:rPr>
            </w:rPrChange>
          </w:rPr>
          <w:delText>纸质版比选响应文件送达地址：乐山市五通桥区中医医院。</w:delText>
        </w:r>
      </w:del>
    </w:p>
    <w:p>
      <w:pPr>
        <w:spacing w:line="600" w:lineRule="exact"/>
        <w:ind w:firstLine="0" w:firstLineChars="0"/>
        <w:rPr>
          <w:del w:id="439" w:author="JIa" w:date="2023-07-06T15:30:55Z"/>
          <w:rFonts w:ascii="仿宋" w:hAnsi="仿宋" w:eastAsia="仿宋" w:cs="仿宋"/>
          <w:bCs w:val="0"/>
          <w:sz w:val="32"/>
          <w:szCs w:val="32"/>
          <w:rPrChange w:id="440" w:author="冰琪凌咖啡" w:date="2023-07-04T15:51:00Z">
            <w:rPr>
              <w:del w:id="441" w:author="JIa" w:date="2023-07-06T15:30:55Z"/>
              <w:rFonts w:asciiTheme="minorEastAsia" w:hAnsiTheme="minorEastAsia"/>
              <w:bCs/>
              <w:sz w:val="28"/>
              <w:szCs w:val="28"/>
            </w:rPr>
          </w:rPrChange>
        </w:rPr>
        <w:pPrChange w:id="438" w:author="JIa" w:date="2023-07-06T15:30:57Z">
          <w:pPr>
            <w:ind w:firstLine="549" w:firstLineChars="196"/>
          </w:pPr>
        </w:pPrChange>
      </w:pPr>
      <w:del w:id="442" w:author="JIa" w:date="2023-07-06T15:30:55Z">
        <w:r>
          <w:rPr>
            <w:rFonts w:hint="eastAsia" w:ascii="仿宋" w:hAnsi="仿宋" w:eastAsia="仿宋" w:cs="仿宋"/>
            <w:bCs w:val="0"/>
            <w:sz w:val="32"/>
            <w:szCs w:val="32"/>
            <w:rPrChange w:id="443" w:author="冰琪凌咖啡" w:date="2023-07-04T15:51:00Z">
              <w:rPr>
                <w:rFonts w:hint="eastAsia" w:asciiTheme="minorEastAsia" w:hAnsiTheme="minorEastAsia"/>
                <w:bCs/>
                <w:sz w:val="28"/>
                <w:szCs w:val="28"/>
              </w:rPr>
            </w:rPrChange>
          </w:rPr>
          <w:delText>八</w:delText>
        </w:r>
      </w:del>
      <w:ins w:id="445" w:author="冰琪凌咖啡" w:date="2023-07-04T15:55:00Z">
        <w:del w:id="446" w:author="JIa" w:date="2023-07-06T15:30:55Z">
          <w:r>
            <w:rPr>
              <w:rFonts w:hint="eastAsia" w:ascii="仿宋" w:hAnsi="仿宋" w:eastAsia="仿宋" w:cs="仿宋"/>
              <w:sz w:val="32"/>
              <w:szCs w:val="32"/>
            </w:rPr>
            <w:delText>七</w:delText>
          </w:r>
        </w:del>
      </w:ins>
      <w:del w:id="447" w:author="JIa" w:date="2023-07-06T15:30:55Z">
        <w:r>
          <w:rPr>
            <w:rFonts w:ascii="仿宋" w:hAnsi="仿宋" w:eastAsia="仿宋" w:cs="仿宋"/>
            <w:bCs w:val="0"/>
            <w:sz w:val="32"/>
            <w:szCs w:val="32"/>
            <w:rPrChange w:id="448" w:author="冰琪凌咖啡" w:date="2023-07-04T15:51:00Z">
              <w:rPr>
                <w:rFonts w:asciiTheme="minorEastAsia" w:hAnsiTheme="minorEastAsia"/>
                <w:bCs/>
                <w:sz w:val="28"/>
                <w:szCs w:val="28"/>
              </w:rPr>
            </w:rPrChange>
          </w:rPr>
          <w:delText>、比选相关事宜</w:delText>
        </w:r>
      </w:del>
      <w:del w:id="450" w:author="JIa" w:date="2023-07-06T15:30:55Z">
        <w:r>
          <w:rPr>
            <w:rFonts w:ascii="仿宋" w:hAnsi="仿宋" w:eastAsia="仿宋" w:cs="仿宋"/>
            <w:bCs w:val="0"/>
            <w:sz w:val="32"/>
            <w:szCs w:val="32"/>
            <w:rPrChange w:id="451" w:author="冰琪凌咖啡" w:date="2023-07-04T15:51:00Z">
              <w:rPr>
                <w:rFonts w:asciiTheme="minorEastAsia" w:hAnsiTheme="minorEastAsia"/>
                <w:bCs/>
                <w:sz w:val="28"/>
                <w:szCs w:val="28"/>
              </w:rPr>
            </w:rPrChange>
          </w:rPr>
          <w:br w:type="textWrapping"/>
        </w:r>
      </w:del>
      <w:del w:id="453" w:author="JIa" w:date="2023-07-06T15:30:55Z">
        <w:r>
          <w:rPr>
            <w:rFonts w:ascii="仿宋" w:hAnsi="仿宋" w:eastAsia="仿宋" w:cs="仿宋"/>
            <w:bCs w:val="0"/>
            <w:sz w:val="32"/>
            <w:szCs w:val="32"/>
            <w:rPrChange w:id="454" w:author="冰琪凌咖啡" w:date="2023-07-04T15:51:00Z">
              <w:rPr>
                <w:rFonts w:asciiTheme="minorEastAsia" w:hAnsiTheme="minorEastAsia"/>
                <w:bCs/>
                <w:sz w:val="28"/>
                <w:szCs w:val="28"/>
              </w:rPr>
            </w:rPrChange>
          </w:rPr>
          <w:delText> </w:delText>
        </w:r>
      </w:del>
      <w:ins w:id="456" w:author="冰琪凌咖啡" w:date="2023-07-04T15:55:00Z">
        <w:del w:id="457" w:author="JIa" w:date="2023-07-06T15:30:55Z">
          <w:r>
            <w:rPr>
              <w:rFonts w:hint="eastAsia" w:ascii="仿宋" w:hAnsi="仿宋" w:eastAsia="仿宋" w:cs="仿宋"/>
              <w:sz w:val="32"/>
              <w:szCs w:val="32"/>
            </w:rPr>
            <w:delText xml:space="preserve">  </w:delText>
          </w:r>
        </w:del>
      </w:ins>
      <w:del w:id="458" w:author="JIa" w:date="2023-07-06T15:30:55Z">
        <w:r>
          <w:rPr>
            <w:rFonts w:ascii="仿宋" w:hAnsi="仿宋" w:eastAsia="仿宋" w:cs="仿宋"/>
            <w:bCs w:val="0"/>
            <w:sz w:val="32"/>
            <w:szCs w:val="32"/>
            <w:rPrChange w:id="459" w:author="冰琪凌咖啡" w:date="2023-07-04T15:51:00Z">
              <w:rPr>
                <w:rFonts w:asciiTheme="minorEastAsia" w:hAnsiTheme="minorEastAsia"/>
                <w:bCs/>
                <w:sz w:val="28"/>
                <w:szCs w:val="28"/>
              </w:rPr>
            </w:rPrChange>
          </w:rPr>
          <w:delText> </w:delText>
        </w:r>
      </w:del>
      <w:del w:id="461" w:author="JIa" w:date="2023-07-06T15:30:55Z">
        <w:r>
          <w:rPr>
            <w:rFonts w:ascii="仿宋" w:hAnsi="仿宋" w:eastAsia="仿宋" w:cs="仿宋"/>
            <w:bCs w:val="0"/>
            <w:sz w:val="32"/>
            <w:szCs w:val="32"/>
            <w:rPrChange w:id="462" w:author="冰琪凌咖啡" w:date="2023-07-04T15:51:00Z">
              <w:rPr>
                <w:rFonts w:asciiTheme="minorEastAsia" w:hAnsiTheme="minorEastAsia"/>
                <w:bCs/>
                <w:sz w:val="28"/>
                <w:szCs w:val="28"/>
              </w:rPr>
            </w:rPrChange>
          </w:rPr>
          <w:delText>（一）</w:delText>
        </w:r>
      </w:del>
      <w:ins w:id="464" w:author="冰琪凌咖啡" w:date="2023-07-04T15:55:00Z">
        <w:del w:id="465" w:author="JIa" w:date="2023-07-06T15:30:55Z">
          <w:r>
            <w:rPr>
              <w:rFonts w:hint="eastAsia" w:ascii="仿宋" w:hAnsi="仿宋" w:eastAsia="仿宋" w:cs="仿宋"/>
              <w:sz w:val="32"/>
              <w:szCs w:val="32"/>
            </w:rPr>
            <w:delText>1.</w:delText>
          </w:r>
        </w:del>
      </w:ins>
      <w:del w:id="466" w:author="JIa" w:date="2023-07-06T15:30:55Z">
        <w:r>
          <w:rPr>
            <w:rFonts w:ascii="仿宋" w:hAnsi="仿宋" w:eastAsia="仿宋" w:cs="仿宋"/>
            <w:bCs w:val="0"/>
            <w:sz w:val="32"/>
            <w:szCs w:val="32"/>
            <w:rPrChange w:id="467" w:author="冰琪凌咖啡" w:date="2023-07-04T15:51:00Z">
              <w:rPr>
                <w:rFonts w:asciiTheme="minorEastAsia" w:hAnsiTheme="minorEastAsia"/>
                <w:bCs/>
                <w:sz w:val="28"/>
                <w:szCs w:val="28"/>
              </w:rPr>
            </w:rPrChange>
          </w:rPr>
          <w:delText>比选时间：2023年7月</w:delText>
        </w:r>
      </w:del>
      <w:del w:id="469" w:author="JIa" w:date="2023-07-06T15:30:55Z">
        <w:r>
          <w:rPr>
            <w:rFonts w:ascii="仿宋" w:hAnsi="仿宋" w:eastAsia="仿宋" w:cs="仿宋"/>
            <w:bCs w:val="0"/>
            <w:sz w:val="32"/>
            <w:szCs w:val="32"/>
            <w:rPrChange w:id="470" w:author="冰琪凌咖啡" w:date="2023-07-04T15:51:00Z">
              <w:rPr>
                <w:rFonts w:asciiTheme="minorEastAsia" w:hAnsiTheme="minorEastAsia"/>
                <w:bCs/>
                <w:sz w:val="28"/>
                <w:szCs w:val="28"/>
              </w:rPr>
            </w:rPrChange>
          </w:rPr>
          <w:delText xml:space="preserve"> </w:delText>
        </w:r>
      </w:del>
      <w:ins w:id="472" w:author="冰琪凌咖啡" w:date="2023-07-04T16:01:00Z">
        <w:del w:id="473" w:author="JIa" w:date="2023-07-06T15:30:55Z">
          <w:r>
            <w:rPr>
              <w:rFonts w:hint="eastAsia" w:ascii="仿宋" w:hAnsi="仿宋" w:eastAsia="仿宋" w:cs="仿宋"/>
              <w:sz w:val="32"/>
              <w:szCs w:val="32"/>
            </w:rPr>
            <w:delText>1</w:delText>
          </w:r>
        </w:del>
      </w:ins>
      <w:ins w:id="474" w:author="xbany" w:date="2023-07-06T14:30:00Z">
        <w:del w:id="475" w:author="JIa" w:date="2023-07-06T15:30:55Z">
          <w:r>
            <w:rPr>
              <w:rFonts w:hint="eastAsia" w:ascii="仿宋" w:hAnsi="仿宋" w:eastAsia="仿宋" w:cs="仿宋"/>
              <w:sz w:val="32"/>
              <w:szCs w:val="32"/>
            </w:rPr>
            <w:delText>1</w:delText>
          </w:r>
        </w:del>
      </w:ins>
      <w:ins w:id="476" w:author="冰琪凌咖啡" w:date="2023-07-04T16:01:00Z">
        <w:del w:id="477" w:author="JIa" w:date="2023-07-06T15:30:55Z">
          <w:r>
            <w:rPr>
              <w:rFonts w:hint="eastAsia" w:ascii="仿宋" w:hAnsi="仿宋" w:eastAsia="仿宋" w:cs="仿宋"/>
              <w:sz w:val="32"/>
              <w:szCs w:val="32"/>
            </w:rPr>
            <w:delText>1</w:delText>
          </w:r>
        </w:del>
      </w:ins>
      <w:del w:id="478" w:author="JIa" w:date="2023-07-06T15:30:55Z">
        <w:r>
          <w:rPr>
            <w:rFonts w:ascii="仿宋" w:hAnsi="仿宋" w:eastAsia="仿宋" w:cs="仿宋"/>
            <w:bCs w:val="0"/>
            <w:sz w:val="32"/>
            <w:szCs w:val="32"/>
            <w:rPrChange w:id="479" w:author="冰琪凌咖啡" w:date="2023-07-04T15:51:00Z">
              <w:rPr>
                <w:rFonts w:asciiTheme="minorEastAsia" w:hAnsiTheme="minorEastAsia"/>
                <w:bCs/>
                <w:sz w:val="28"/>
                <w:szCs w:val="28"/>
              </w:rPr>
            </w:rPrChange>
          </w:rPr>
          <w:delText>日15:00</w:delText>
        </w:r>
      </w:del>
      <w:del w:id="481" w:author="JIa" w:date="2023-07-06T15:30:55Z">
        <w:r>
          <w:rPr>
            <w:rFonts w:ascii="仿宋" w:hAnsi="仿宋" w:eastAsia="仿宋" w:cs="仿宋"/>
            <w:bCs w:val="0"/>
            <w:sz w:val="32"/>
            <w:szCs w:val="32"/>
            <w:rPrChange w:id="482" w:author="冰琪凌咖啡" w:date="2023-07-04T15:51:00Z">
              <w:rPr>
                <w:rFonts w:asciiTheme="minorEastAsia" w:hAnsiTheme="minorEastAsia"/>
                <w:bCs/>
                <w:sz w:val="28"/>
                <w:szCs w:val="28"/>
              </w:rPr>
            </w:rPrChange>
          </w:rPr>
          <w:br w:type="textWrapping"/>
        </w:r>
      </w:del>
      <w:del w:id="484" w:author="JIa" w:date="2023-07-06T15:30:55Z">
        <w:r>
          <w:rPr>
            <w:rFonts w:ascii="仿宋" w:hAnsi="仿宋" w:eastAsia="仿宋" w:cs="仿宋"/>
            <w:bCs w:val="0"/>
            <w:sz w:val="32"/>
            <w:szCs w:val="32"/>
            <w:rPrChange w:id="485" w:author="冰琪凌咖啡" w:date="2023-07-04T15:51:00Z">
              <w:rPr>
                <w:rFonts w:asciiTheme="minorEastAsia" w:hAnsiTheme="minorEastAsia"/>
                <w:bCs/>
                <w:sz w:val="28"/>
                <w:szCs w:val="28"/>
              </w:rPr>
            </w:rPrChange>
          </w:rPr>
          <w:delText>  </w:delText>
        </w:r>
      </w:del>
      <w:ins w:id="487" w:author="冰琪凌咖啡" w:date="2023-07-04T15:55:00Z">
        <w:del w:id="488" w:author="JIa" w:date="2023-07-06T15:30:55Z">
          <w:r>
            <w:rPr>
              <w:rFonts w:hint="eastAsia" w:ascii="仿宋" w:hAnsi="仿宋" w:eastAsia="仿宋" w:cs="仿宋"/>
              <w:sz w:val="32"/>
              <w:szCs w:val="32"/>
            </w:rPr>
            <w:delText xml:space="preserve">  </w:delText>
          </w:r>
        </w:del>
      </w:ins>
      <w:del w:id="489" w:author="JIa" w:date="2023-07-06T15:30:55Z">
        <w:r>
          <w:rPr>
            <w:rFonts w:ascii="仿宋" w:hAnsi="仿宋" w:eastAsia="仿宋" w:cs="仿宋"/>
            <w:bCs w:val="0"/>
            <w:sz w:val="32"/>
            <w:szCs w:val="32"/>
            <w:rPrChange w:id="490" w:author="冰琪凌咖啡" w:date="2023-07-04T15:51:00Z">
              <w:rPr>
                <w:rFonts w:asciiTheme="minorEastAsia" w:hAnsiTheme="minorEastAsia"/>
                <w:bCs/>
                <w:sz w:val="28"/>
                <w:szCs w:val="28"/>
              </w:rPr>
            </w:rPrChange>
          </w:rPr>
          <w:delText>（二）</w:delText>
        </w:r>
      </w:del>
      <w:ins w:id="492" w:author="冰琪凌咖啡" w:date="2023-07-04T15:55:00Z">
        <w:del w:id="493" w:author="JIa" w:date="2023-07-06T15:30:55Z">
          <w:r>
            <w:rPr>
              <w:rFonts w:hint="eastAsia" w:ascii="仿宋" w:hAnsi="仿宋" w:eastAsia="仿宋" w:cs="仿宋"/>
              <w:sz w:val="32"/>
              <w:szCs w:val="32"/>
            </w:rPr>
            <w:delText>2.</w:delText>
          </w:r>
        </w:del>
      </w:ins>
      <w:del w:id="494" w:author="JIa" w:date="2023-07-06T15:30:55Z">
        <w:r>
          <w:rPr>
            <w:rFonts w:ascii="仿宋" w:hAnsi="仿宋" w:eastAsia="仿宋" w:cs="仿宋"/>
            <w:bCs w:val="0"/>
            <w:sz w:val="32"/>
            <w:szCs w:val="32"/>
            <w:rPrChange w:id="495" w:author="冰琪凌咖啡" w:date="2023-07-04T15:51:00Z">
              <w:rPr>
                <w:rFonts w:asciiTheme="minorEastAsia" w:hAnsiTheme="minorEastAsia"/>
                <w:bCs/>
                <w:sz w:val="28"/>
                <w:szCs w:val="28"/>
              </w:rPr>
            </w:rPrChange>
          </w:rPr>
          <w:delText>比选地点：乐山市五通桥区中医医院行政楼岐黄厅</w:delText>
        </w:r>
      </w:del>
      <w:del w:id="497" w:author="JIa" w:date="2023-07-06T15:30:55Z">
        <w:r>
          <w:rPr>
            <w:rFonts w:ascii="仿宋" w:hAnsi="仿宋" w:eastAsia="仿宋" w:cs="仿宋"/>
            <w:bCs w:val="0"/>
            <w:sz w:val="32"/>
            <w:szCs w:val="32"/>
            <w:rPrChange w:id="498" w:author="冰琪凌咖啡" w:date="2023-07-04T15:51:00Z">
              <w:rPr>
                <w:rFonts w:asciiTheme="minorEastAsia" w:hAnsiTheme="minorEastAsia"/>
                <w:bCs/>
                <w:sz w:val="28"/>
                <w:szCs w:val="28"/>
              </w:rPr>
            </w:rPrChange>
          </w:rPr>
          <w:br w:type="textWrapping"/>
        </w:r>
      </w:del>
      <w:del w:id="500" w:author="JIa" w:date="2023-07-06T15:30:55Z">
        <w:r>
          <w:rPr>
            <w:rFonts w:ascii="仿宋" w:hAnsi="仿宋" w:eastAsia="仿宋" w:cs="仿宋"/>
            <w:bCs w:val="0"/>
            <w:sz w:val="32"/>
            <w:szCs w:val="32"/>
            <w:rPrChange w:id="501" w:author="冰琪凌咖啡" w:date="2023-07-04T15:51:00Z">
              <w:rPr>
                <w:rFonts w:asciiTheme="minorEastAsia" w:hAnsiTheme="minorEastAsia"/>
                <w:bCs/>
                <w:sz w:val="28"/>
                <w:szCs w:val="28"/>
              </w:rPr>
            </w:rPrChange>
          </w:rPr>
          <w:delText>  </w:delText>
        </w:r>
      </w:del>
      <w:ins w:id="503" w:author="冰琪凌咖啡" w:date="2023-07-04T15:56:00Z">
        <w:del w:id="504" w:author="JIa" w:date="2023-07-06T15:30:55Z">
          <w:r>
            <w:rPr>
              <w:rFonts w:hint="eastAsia" w:ascii="仿宋" w:hAnsi="仿宋" w:eastAsia="仿宋" w:cs="仿宋"/>
              <w:sz w:val="32"/>
              <w:szCs w:val="32"/>
            </w:rPr>
            <w:delText xml:space="preserve">  </w:delText>
          </w:r>
        </w:del>
      </w:ins>
      <w:del w:id="505" w:author="JIa" w:date="2023-07-06T15:30:55Z">
        <w:r>
          <w:rPr>
            <w:rFonts w:ascii="仿宋" w:hAnsi="仿宋" w:eastAsia="仿宋" w:cs="仿宋"/>
            <w:bCs w:val="0"/>
            <w:sz w:val="32"/>
            <w:szCs w:val="32"/>
            <w:rPrChange w:id="506" w:author="冰琪凌咖啡" w:date="2023-07-04T15:51:00Z">
              <w:rPr>
                <w:rFonts w:asciiTheme="minorEastAsia" w:hAnsiTheme="minorEastAsia"/>
                <w:bCs/>
                <w:sz w:val="28"/>
                <w:szCs w:val="28"/>
              </w:rPr>
            </w:rPrChange>
          </w:rPr>
          <w:delText>（三）</w:delText>
        </w:r>
      </w:del>
      <w:ins w:id="508" w:author="冰琪凌咖啡" w:date="2023-07-04T15:56:00Z">
        <w:del w:id="509" w:author="JIa" w:date="2023-07-06T15:30:55Z">
          <w:r>
            <w:rPr>
              <w:rFonts w:hint="eastAsia" w:ascii="仿宋" w:hAnsi="仿宋" w:eastAsia="仿宋" w:cs="仿宋"/>
              <w:sz w:val="32"/>
              <w:szCs w:val="32"/>
            </w:rPr>
            <w:delText>3.</w:delText>
          </w:r>
        </w:del>
      </w:ins>
      <w:del w:id="510" w:author="JIa" w:date="2023-07-06T15:30:55Z">
        <w:r>
          <w:rPr>
            <w:rFonts w:ascii="仿宋" w:hAnsi="仿宋" w:eastAsia="仿宋" w:cs="仿宋"/>
            <w:bCs w:val="0"/>
            <w:sz w:val="32"/>
            <w:szCs w:val="32"/>
            <w:rPrChange w:id="511" w:author="冰琪凌咖啡" w:date="2023-07-04T15:51:00Z">
              <w:rPr>
                <w:rFonts w:asciiTheme="minorEastAsia" w:hAnsiTheme="minorEastAsia"/>
                <w:bCs/>
                <w:sz w:val="28"/>
                <w:szCs w:val="28"/>
              </w:rPr>
            </w:rPrChange>
          </w:rPr>
          <w:delText>中选方式：</w:delText>
        </w:r>
      </w:del>
      <w:ins w:id="513" w:author="xbany" w:date="2023-07-05T16:19:00Z">
        <w:del w:id="514" w:author="JIa" w:date="2023-07-06T15:30:55Z">
          <w:r>
            <w:rPr>
              <w:rFonts w:hint="eastAsia" w:ascii="仿宋" w:hAnsi="仿宋" w:eastAsia="仿宋" w:cs="仿宋"/>
              <w:sz w:val="32"/>
              <w:szCs w:val="32"/>
            </w:rPr>
            <w:delText>自行组价按照总价最低价中选，中选后清单中设定品牌的产品最终以所有参与本次比选报价最低的进行确认。</w:delText>
          </w:r>
        </w:del>
      </w:ins>
      <w:del w:id="515" w:author="JIa" w:date="2023-07-06T15:30:55Z">
        <w:r>
          <w:rPr>
            <w:rFonts w:hint="eastAsia" w:ascii="仿宋" w:hAnsi="仿宋" w:eastAsia="仿宋" w:cs="仿宋"/>
            <w:bCs w:val="0"/>
            <w:sz w:val="32"/>
            <w:szCs w:val="32"/>
            <w:rPrChange w:id="516" w:author="冰琪凌咖啡" w:date="2023-07-04T15:51:00Z">
              <w:rPr>
                <w:rFonts w:hint="eastAsia" w:asciiTheme="minorEastAsia" w:hAnsiTheme="minorEastAsia"/>
                <w:bCs/>
                <w:sz w:val="28"/>
                <w:szCs w:val="28"/>
              </w:rPr>
            </w:rPrChange>
          </w:rPr>
          <w:delText>自行组价</w:delText>
        </w:r>
      </w:del>
      <w:del w:id="518" w:author="JIa" w:date="2023-07-06T15:30:55Z">
        <w:r>
          <w:rPr>
            <w:rFonts w:ascii="仿宋" w:hAnsi="仿宋" w:eastAsia="仿宋" w:cs="仿宋"/>
            <w:bCs w:val="0"/>
            <w:sz w:val="32"/>
            <w:szCs w:val="32"/>
            <w:rPrChange w:id="519" w:author="冰琪凌咖啡" w:date="2023-07-04T15:51:00Z">
              <w:rPr>
                <w:rFonts w:asciiTheme="minorEastAsia" w:hAnsiTheme="minorEastAsia"/>
                <w:bCs/>
                <w:sz w:val="28"/>
                <w:szCs w:val="28"/>
              </w:rPr>
            </w:rPrChange>
          </w:rPr>
          <w:delText>按照</w:delText>
        </w:r>
      </w:del>
      <w:del w:id="521" w:author="JIa" w:date="2023-07-06T15:30:55Z">
        <w:r>
          <w:rPr>
            <w:rFonts w:hint="eastAsia" w:ascii="仿宋" w:hAnsi="仿宋" w:eastAsia="仿宋" w:cs="仿宋"/>
            <w:bCs w:val="0"/>
            <w:sz w:val="32"/>
            <w:szCs w:val="32"/>
            <w:rPrChange w:id="522" w:author="冰琪凌咖啡" w:date="2023-07-04T15:51:00Z">
              <w:rPr>
                <w:rFonts w:hint="eastAsia" w:asciiTheme="minorEastAsia" w:hAnsiTheme="minorEastAsia"/>
                <w:bCs/>
                <w:sz w:val="28"/>
                <w:szCs w:val="28"/>
              </w:rPr>
            </w:rPrChange>
          </w:rPr>
          <w:delText>最低价中选</w:delText>
        </w:r>
      </w:del>
    </w:p>
    <w:p>
      <w:pPr>
        <w:spacing w:line="600" w:lineRule="exact"/>
        <w:ind w:firstLine="0" w:firstLineChars="0"/>
        <w:rPr>
          <w:del w:id="525" w:author="JIa" w:date="2023-07-06T15:30:55Z"/>
          <w:rFonts w:ascii="仿宋" w:hAnsi="仿宋" w:eastAsia="仿宋" w:cs="仿宋"/>
          <w:bCs w:val="0"/>
          <w:sz w:val="32"/>
          <w:szCs w:val="32"/>
          <w:rPrChange w:id="526" w:author="冰琪凌咖啡" w:date="2023-07-04T15:51:00Z">
            <w:rPr>
              <w:del w:id="527" w:author="JIa" w:date="2023-07-06T15:30:55Z"/>
              <w:rFonts w:asciiTheme="minorEastAsia" w:hAnsiTheme="minorEastAsia"/>
              <w:bCs/>
              <w:sz w:val="28"/>
              <w:szCs w:val="28"/>
            </w:rPr>
          </w:rPrChange>
        </w:rPr>
        <w:pPrChange w:id="524" w:author="JIa" w:date="2023-07-06T15:30:57Z">
          <w:pPr>
            <w:ind w:firstLine="560" w:firstLineChars="200"/>
          </w:pPr>
        </w:pPrChange>
      </w:pPr>
      <w:del w:id="528" w:author="JIa" w:date="2023-07-06T15:30:55Z">
        <w:r>
          <w:rPr>
            <w:rFonts w:hint="eastAsia" w:ascii="仿宋" w:hAnsi="仿宋" w:eastAsia="仿宋" w:cs="仿宋"/>
            <w:bCs w:val="0"/>
            <w:sz w:val="32"/>
            <w:szCs w:val="32"/>
            <w:rPrChange w:id="529" w:author="冰琪凌咖啡" w:date="2023-07-04T15:51:00Z">
              <w:rPr>
                <w:rFonts w:hint="eastAsia" w:asciiTheme="minorEastAsia" w:hAnsiTheme="minorEastAsia"/>
                <w:bCs/>
                <w:sz w:val="28"/>
                <w:szCs w:val="28"/>
              </w:rPr>
            </w:rPrChange>
          </w:rPr>
          <w:delText>（四）、附清单一份</w:delText>
        </w:r>
      </w:del>
    </w:p>
    <w:p>
      <w:pPr>
        <w:spacing w:line="600" w:lineRule="exact"/>
        <w:ind w:firstLine="0" w:firstLineChars="0"/>
        <w:rPr>
          <w:ins w:id="532" w:author="xbany" w:date="2023-07-05T16:19:00Z"/>
          <w:del w:id="533" w:author="JIa" w:date="2023-07-06T15:30:55Z"/>
          <w:rFonts w:ascii="仿宋" w:hAnsi="仿宋" w:eastAsia="仿宋" w:cs="仿宋"/>
          <w:sz w:val="32"/>
          <w:szCs w:val="32"/>
        </w:rPr>
        <w:pPrChange w:id="531" w:author="JIa" w:date="2023-07-06T15:30:57Z">
          <w:pPr>
            <w:ind w:firstLine="627" w:firstLineChars="196"/>
          </w:pPr>
        </w:pPrChange>
      </w:pPr>
      <w:ins w:id="534" w:author="冰琪凌咖啡" w:date="2023-07-04T15:56:00Z">
        <w:del w:id="535" w:author="JIa" w:date="2023-07-06T15:30:55Z">
          <w:r>
            <w:rPr>
              <w:rFonts w:hint="eastAsia" w:ascii="仿宋" w:hAnsi="仿宋" w:eastAsia="仿宋" w:cs="仿宋"/>
              <w:sz w:val="32"/>
              <w:szCs w:val="32"/>
            </w:rPr>
            <w:delText xml:space="preserve">  </w:delText>
          </w:r>
        </w:del>
      </w:ins>
    </w:p>
    <w:p>
      <w:pPr>
        <w:spacing w:line="600" w:lineRule="exact"/>
        <w:ind w:firstLine="0" w:firstLineChars="0"/>
        <w:rPr>
          <w:del w:id="537" w:author="JIa" w:date="2023-07-06T15:30:55Z"/>
          <w:rFonts w:ascii="仿宋" w:hAnsi="仿宋" w:eastAsia="仿宋" w:cs="仿宋"/>
          <w:bCs w:val="0"/>
          <w:sz w:val="32"/>
          <w:szCs w:val="32"/>
          <w:rPrChange w:id="538" w:author="冰琪凌咖啡" w:date="2023-07-04T15:51:00Z">
            <w:rPr>
              <w:del w:id="539" w:author="JIa" w:date="2023-07-06T15:30:55Z"/>
              <w:rFonts w:asciiTheme="minorEastAsia" w:hAnsiTheme="minorEastAsia"/>
              <w:bCs/>
              <w:sz w:val="28"/>
              <w:szCs w:val="28"/>
            </w:rPr>
          </w:rPrChange>
        </w:rPr>
        <w:pPrChange w:id="536" w:author="JIa" w:date="2023-07-06T15:30:57Z">
          <w:pPr>
            <w:ind w:firstLine="627" w:firstLineChars="196"/>
          </w:pPr>
        </w:pPrChange>
      </w:pPr>
      <w:ins w:id="540" w:author="冰琪凌咖啡" w:date="2023-07-04T15:56:00Z">
        <w:del w:id="541" w:author="JIa" w:date="2023-07-06T15:30:55Z">
          <w:r>
            <w:rPr>
              <w:rFonts w:hint="eastAsia" w:ascii="仿宋" w:hAnsi="仿宋" w:eastAsia="仿宋" w:cs="仿宋"/>
              <w:sz w:val="32"/>
              <w:szCs w:val="32"/>
            </w:rPr>
            <w:delText xml:space="preserve"> 4.</w:delText>
          </w:r>
        </w:del>
      </w:ins>
      <w:del w:id="542" w:author="JIa" w:date="2023-07-06T15:30:55Z">
        <w:r>
          <w:rPr>
            <w:rFonts w:ascii="仿宋" w:hAnsi="仿宋" w:eastAsia="仿宋" w:cs="仿宋"/>
            <w:bCs w:val="0"/>
            <w:sz w:val="32"/>
            <w:szCs w:val="32"/>
            <w:rPrChange w:id="543" w:author="冰琪凌咖啡" w:date="2023-07-04T15:51:00Z">
              <w:rPr>
                <w:rFonts w:asciiTheme="minorEastAsia" w:hAnsiTheme="minorEastAsia"/>
                <w:bCs/>
                <w:sz w:val="28"/>
                <w:szCs w:val="28"/>
              </w:rPr>
            </w:rPrChange>
          </w:rPr>
          <w:delText>（四）</w:delText>
        </w:r>
      </w:del>
      <w:del w:id="545" w:author="JIa" w:date="2023-07-06T15:30:55Z">
        <w:r>
          <w:rPr>
            <w:rFonts w:ascii="仿宋" w:hAnsi="仿宋" w:eastAsia="仿宋" w:cs="仿宋"/>
            <w:bCs w:val="0"/>
            <w:sz w:val="32"/>
            <w:szCs w:val="32"/>
            <w:rPrChange w:id="546" w:author="冰琪凌咖啡" w:date="2023-07-04T15:51:00Z">
              <w:rPr>
                <w:rFonts w:asciiTheme="minorEastAsia" w:hAnsiTheme="minorEastAsia"/>
                <w:bCs/>
                <w:sz w:val="28"/>
                <w:szCs w:val="28"/>
              </w:rPr>
            </w:rPrChange>
          </w:rPr>
          <w:delText>相关事宜联系人：吴老师</w:delText>
        </w:r>
      </w:del>
      <w:ins w:id="548" w:author="冰琪凌咖啡" w:date="2023-07-04T15:56:00Z">
        <w:del w:id="549" w:author="JIa" w:date="2023-07-06T15:30:55Z">
          <w:r>
            <w:rPr>
              <w:rFonts w:hint="eastAsia" w:ascii="仿宋" w:hAnsi="仿宋" w:eastAsia="仿宋" w:cs="仿宋"/>
              <w:sz w:val="32"/>
              <w:szCs w:val="32"/>
            </w:rPr>
            <w:delText xml:space="preserve">  </w:delText>
          </w:r>
        </w:del>
      </w:ins>
      <w:del w:id="550" w:author="JIa" w:date="2023-07-06T15:30:55Z">
        <w:r>
          <w:rPr>
            <w:rFonts w:ascii="仿宋" w:hAnsi="仿宋" w:eastAsia="仿宋" w:cs="仿宋"/>
            <w:bCs w:val="0"/>
            <w:sz w:val="32"/>
            <w:szCs w:val="32"/>
            <w:rPrChange w:id="551" w:author="冰琪凌咖啡" w:date="2023-07-04T15:51:00Z">
              <w:rPr>
                <w:rFonts w:asciiTheme="minorEastAsia" w:hAnsiTheme="minorEastAsia"/>
                <w:bCs/>
                <w:sz w:val="28"/>
                <w:szCs w:val="28"/>
              </w:rPr>
            </w:rPrChange>
          </w:rPr>
          <w:br w:type="textWrapping"/>
        </w:r>
      </w:del>
      <w:del w:id="553" w:author="JIa" w:date="2023-07-06T15:30:55Z">
        <w:r>
          <w:rPr>
            <w:rFonts w:ascii="仿宋" w:hAnsi="仿宋" w:eastAsia="仿宋" w:cs="仿宋"/>
            <w:bCs w:val="0"/>
            <w:sz w:val="32"/>
            <w:szCs w:val="32"/>
            <w:rPrChange w:id="554" w:author="冰琪凌咖啡" w:date="2023-07-04T15:51:00Z">
              <w:rPr>
                <w:rFonts w:asciiTheme="minorEastAsia" w:hAnsiTheme="minorEastAsia"/>
                <w:bCs/>
                <w:sz w:val="28"/>
                <w:szCs w:val="28"/>
              </w:rPr>
            </w:rPrChange>
          </w:rPr>
          <w:delText>  </w:delText>
        </w:r>
      </w:del>
      <w:del w:id="556" w:author="JIa" w:date="2023-07-06T15:30:55Z">
        <w:r>
          <w:rPr>
            <w:rFonts w:ascii="仿宋" w:hAnsi="仿宋" w:eastAsia="仿宋" w:cs="仿宋"/>
            <w:bCs w:val="0"/>
            <w:sz w:val="32"/>
            <w:szCs w:val="32"/>
            <w:rPrChange w:id="557" w:author="冰琪凌咖啡" w:date="2023-07-04T15:51:00Z">
              <w:rPr>
                <w:rFonts w:asciiTheme="minorEastAsia" w:hAnsiTheme="minorEastAsia"/>
                <w:bCs/>
                <w:sz w:val="28"/>
                <w:szCs w:val="28"/>
              </w:rPr>
            </w:rPrChange>
          </w:rPr>
          <w:delText> 联系电话：13881377352</w:delText>
        </w:r>
      </w:del>
    </w:p>
    <w:p>
      <w:pPr>
        <w:spacing w:line="600" w:lineRule="exact"/>
        <w:ind w:firstLine="0" w:firstLineChars="0"/>
        <w:rPr>
          <w:del w:id="560" w:author="JIa" w:date="2023-07-06T15:30:55Z"/>
          <w:rFonts w:ascii="仿宋" w:hAnsi="仿宋" w:eastAsia="仿宋" w:cs="仿宋"/>
          <w:bCs w:val="0"/>
          <w:sz w:val="32"/>
          <w:szCs w:val="32"/>
          <w:rPrChange w:id="561" w:author="冰琪凌咖啡" w:date="2023-07-04T15:51:00Z">
            <w:rPr>
              <w:del w:id="562" w:author="JIa" w:date="2023-07-06T15:30:55Z"/>
              <w:rFonts w:asciiTheme="minorEastAsia" w:hAnsiTheme="minorEastAsia"/>
              <w:bCs/>
              <w:sz w:val="28"/>
              <w:szCs w:val="28"/>
            </w:rPr>
          </w:rPrChange>
        </w:rPr>
        <w:pPrChange w:id="559" w:author="JIa" w:date="2023-07-06T15:30:57Z">
          <w:pPr>
            <w:ind w:firstLine="840" w:firstLineChars="300"/>
          </w:pPr>
        </w:pPrChange>
      </w:pPr>
      <w:del w:id="563" w:author="JIa" w:date="2023-07-06T15:30:55Z">
        <w:r>
          <w:rPr>
            <w:rFonts w:hint="eastAsia" w:ascii="仿宋" w:hAnsi="仿宋" w:eastAsia="仿宋" w:cs="仿宋"/>
            <w:bCs w:val="0"/>
            <w:sz w:val="32"/>
            <w:szCs w:val="32"/>
            <w:rPrChange w:id="564" w:author="冰琪凌咖啡" w:date="2023-07-04T15:51:00Z">
              <w:rPr>
                <w:rFonts w:hint="eastAsia" w:asciiTheme="minorEastAsia" w:hAnsiTheme="minorEastAsia"/>
                <w:bCs/>
                <w:sz w:val="28"/>
                <w:szCs w:val="28"/>
              </w:rPr>
            </w:rPrChange>
          </w:rPr>
          <w:delText>比选人：乐山市五通桥区中医医院</w:delText>
        </w:r>
      </w:del>
    </w:p>
    <w:p>
      <w:pPr>
        <w:spacing w:line="600" w:lineRule="exact"/>
        <w:ind w:left="0" w:right="0" w:firstLine="0" w:firstLineChars="0"/>
        <w:jc w:val="left"/>
        <w:rPr>
          <w:ins w:id="567" w:author="冰琪凌咖啡" w:date="2023-07-04T15:56:00Z"/>
          <w:del w:id="568" w:author="JIa" w:date="2023-07-06T15:30:55Z"/>
          <w:rFonts w:ascii="仿宋" w:hAnsi="仿宋" w:eastAsia="仿宋" w:cs="仿宋"/>
          <w:sz w:val="32"/>
          <w:szCs w:val="32"/>
        </w:rPr>
        <w:pPrChange w:id="566" w:author="JIa" w:date="2023-07-06T15:30:57Z">
          <w:pPr>
            <w:ind w:left="2520" w:right="720" w:hanging="2520" w:hangingChars="900"/>
            <w:jc w:val="left"/>
          </w:pPr>
        </w:pPrChange>
      </w:pPr>
      <w:del w:id="569" w:author="JIa" w:date="2023-07-06T15:30:55Z">
        <w:r>
          <w:rPr>
            <w:rFonts w:ascii="仿宋" w:hAnsi="仿宋" w:eastAsia="仿宋" w:cs="仿宋"/>
            <w:bCs w:val="0"/>
            <w:sz w:val="32"/>
            <w:szCs w:val="32"/>
            <w:rPrChange w:id="570" w:author="冰琪凌咖啡" w:date="2023-07-04T15:51:00Z">
              <w:rPr>
                <w:rFonts w:asciiTheme="minorEastAsia" w:hAnsiTheme="minorEastAsia"/>
                <w:bCs/>
                <w:sz w:val="28"/>
                <w:szCs w:val="28"/>
              </w:rPr>
            </w:rPrChange>
          </w:rPr>
          <w:delText xml:space="preserve">                               </w:delText>
        </w:r>
      </w:del>
    </w:p>
    <w:p>
      <w:pPr>
        <w:spacing w:line="600" w:lineRule="exact"/>
        <w:ind w:left="0" w:right="0" w:firstLine="0" w:firstLineChars="0"/>
        <w:jc w:val="left"/>
        <w:rPr>
          <w:ins w:id="573" w:author="冰琪凌咖啡" w:date="2023-07-04T15:56:00Z"/>
          <w:del w:id="574" w:author="JIa" w:date="2023-07-06T15:30:55Z"/>
          <w:rFonts w:ascii="仿宋" w:hAnsi="仿宋" w:eastAsia="仿宋" w:cs="仿宋"/>
          <w:sz w:val="32"/>
          <w:szCs w:val="32"/>
        </w:rPr>
        <w:pPrChange w:id="572" w:author="JIa" w:date="2023-07-06T15:30:57Z">
          <w:pPr>
            <w:ind w:left="2880" w:right="720" w:hanging="2880" w:hangingChars="900"/>
            <w:jc w:val="left"/>
          </w:pPr>
        </w:pPrChange>
      </w:pPr>
    </w:p>
    <w:p>
      <w:pPr>
        <w:spacing w:line="600" w:lineRule="exact"/>
        <w:ind w:left="0" w:right="0" w:firstLine="0" w:firstLineChars="0"/>
        <w:jc w:val="left"/>
        <w:rPr>
          <w:del w:id="576" w:author="JIa" w:date="2023-07-06T15:30:55Z"/>
          <w:rFonts w:ascii="仿宋" w:hAnsi="仿宋" w:eastAsia="仿宋" w:cs="仿宋"/>
          <w:bCs w:val="0"/>
          <w:sz w:val="32"/>
          <w:szCs w:val="32"/>
          <w:rPrChange w:id="577" w:author="冰琪凌咖啡" w:date="2023-07-04T15:51:00Z">
            <w:rPr>
              <w:del w:id="578" w:author="JIa" w:date="2023-07-06T15:30:55Z"/>
              <w:rFonts w:asciiTheme="minorEastAsia" w:hAnsiTheme="minorEastAsia"/>
              <w:bCs/>
              <w:sz w:val="28"/>
              <w:szCs w:val="28"/>
            </w:rPr>
          </w:rPrChange>
        </w:rPr>
        <w:pPrChange w:id="575" w:author="JIa" w:date="2023-07-06T15:30:57Z">
          <w:pPr>
            <w:ind w:left="2520" w:right="720" w:hanging="2520" w:hangingChars="900"/>
            <w:jc w:val="left"/>
          </w:pPr>
        </w:pPrChange>
      </w:pPr>
      <w:del w:id="579" w:author="JIa" w:date="2023-07-06T15:30:55Z">
        <w:r>
          <w:rPr>
            <w:rFonts w:hint="eastAsia" w:ascii="仿宋" w:hAnsi="仿宋" w:eastAsia="仿宋" w:cs="仿宋"/>
            <w:bCs w:val="0"/>
            <w:sz w:val="32"/>
            <w:szCs w:val="32"/>
            <w:rPrChange w:id="580" w:author="冰琪凌咖啡" w:date="2023-07-04T15:51:00Z">
              <w:rPr>
                <w:rFonts w:hint="eastAsia" w:asciiTheme="minorEastAsia" w:hAnsiTheme="minorEastAsia"/>
                <w:bCs/>
                <w:sz w:val="28"/>
                <w:szCs w:val="28"/>
              </w:rPr>
            </w:rPrChange>
          </w:rPr>
          <w:delText>日</w:delText>
        </w:r>
      </w:del>
      <w:del w:id="582" w:author="JIa" w:date="2023-07-06T15:30:55Z">
        <w:r>
          <w:rPr>
            <w:rFonts w:ascii="仿宋" w:hAnsi="仿宋" w:eastAsia="仿宋" w:cs="仿宋"/>
            <w:bCs w:val="0"/>
            <w:sz w:val="32"/>
            <w:szCs w:val="32"/>
            <w:rPrChange w:id="583" w:author="冰琪凌咖啡" w:date="2023-07-04T15:51:00Z">
              <w:rPr>
                <w:rFonts w:asciiTheme="minorEastAsia" w:hAnsiTheme="minorEastAsia"/>
                <w:bCs/>
                <w:sz w:val="28"/>
                <w:szCs w:val="28"/>
              </w:rPr>
            </w:rPrChange>
          </w:rPr>
          <w:delText xml:space="preserve">  </w:delText>
        </w:r>
      </w:del>
      <w:del w:id="585" w:author="JIa" w:date="2023-07-06T15:30:55Z">
        <w:r>
          <w:rPr>
            <w:rFonts w:hint="eastAsia" w:ascii="仿宋" w:hAnsi="仿宋" w:eastAsia="仿宋" w:cs="仿宋"/>
            <w:bCs w:val="0"/>
            <w:sz w:val="32"/>
            <w:szCs w:val="32"/>
            <w:rPrChange w:id="586" w:author="冰琪凌咖啡" w:date="2023-07-04T15:51:00Z">
              <w:rPr>
                <w:rFonts w:hint="eastAsia" w:asciiTheme="minorEastAsia" w:hAnsiTheme="minorEastAsia"/>
                <w:bCs/>
                <w:sz w:val="28"/>
                <w:szCs w:val="28"/>
              </w:rPr>
            </w:rPrChange>
          </w:rPr>
          <w:delText>期：</w:delText>
        </w:r>
      </w:del>
      <w:del w:id="588" w:author="JIa" w:date="2023-07-06T15:30:55Z">
        <w:r>
          <w:rPr>
            <w:rFonts w:ascii="仿宋" w:hAnsi="仿宋" w:eastAsia="仿宋" w:cs="仿宋"/>
            <w:bCs w:val="0"/>
            <w:sz w:val="32"/>
            <w:szCs w:val="32"/>
            <w:rPrChange w:id="589" w:author="冰琪凌咖啡" w:date="2023-07-04T15:51:00Z">
              <w:rPr>
                <w:rFonts w:asciiTheme="minorEastAsia" w:hAnsiTheme="minorEastAsia"/>
                <w:bCs/>
                <w:sz w:val="28"/>
                <w:szCs w:val="28"/>
              </w:rPr>
            </w:rPrChange>
          </w:rPr>
          <w:delText xml:space="preserve"> 2023年7月</w:delText>
        </w:r>
      </w:del>
      <w:ins w:id="591" w:author="冰琪凌咖啡" w:date="2023-07-04T15:56:00Z">
        <w:del w:id="592" w:author="JIa" w:date="2023-07-06T15:30:55Z">
          <w:r>
            <w:rPr>
              <w:rFonts w:hint="eastAsia" w:ascii="仿宋" w:hAnsi="仿宋" w:eastAsia="仿宋" w:cs="仿宋"/>
              <w:sz w:val="32"/>
              <w:szCs w:val="32"/>
            </w:rPr>
            <w:delText xml:space="preserve"> </w:delText>
          </w:r>
        </w:del>
      </w:ins>
      <w:ins w:id="593" w:author="xbany" w:date="2023-07-04T16:10:00Z">
        <w:del w:id="594" w:author="JIa" w:date="2023-07-06T15:30:55Z">
          <w:r>
            <w:rPr>
              <w:rFonts w:hint="eastAsia" w:ascii="仿宋" w:hAnsi="仿宋" w:eastAsia="仿宋" w:cs="仿宋"/>
              <w:sz w:val="32"/>
              <w:szCs w:val="32"/>
            </w:rPr>
            <w:delText>6</w:delText>
          </w:r>
        </w:del>
      </w:ins>
      <w:ins w:id="595" w:author="冰琪凌咖啡" w:date="2023-07-04T15:56:00Z">
        <w:del w:id="596" w:author="JIa" w:date="2023-07-06T15:30:55Z">
          <w:r>
            <w:rPr>
              <w:rFonts w:hint="eastAsia" w:ascii="仿宋" w:hAnsi="仿宋" w:eastAsia="仿宋" w:cs="仿宋"/>
              <w:sz w:val="32"/>
              <w:szCs w:val="32"/>
            </w:rPr>
            <w:delText xml:space="preserve"> </w:delText>
          </w:r>
        </w:del>
      </w:ins>
      <w:del w:id="597" w:author="JIa" w:date="2023-07-06T15:30:55Z">
        <w:r>
          <w:rPr>
            <w:rFonts w:ascii="仿宋" w:hAnsi="仿宋" w:eastAsia="仿宋" w:cs="仿宋"/>
            <w:bCs w:val="0"/>
            <w:sz w:val="32"/>
            <w:szCs w:val="32"/>
            <w:rPrChange w:id="598" w:author="冰琪凌咖啡" w:date="2023-07-04T15:51:00Z">
              <w:rPr>
                <w:rFonts w:asciiTheme="minorEastAsia" w:hAnsiTheme="minorEastAsia"/>
                <w:bCs/>
                <w:sz w:val="28"/>
                <w:szCs w:val="28"/>
              </w:rPr>
            </w:rPrChange>
          </w:rPr>
          <w:delText>4</w:delText>
        </w:r>
      </w:del>
      <w:del w:id="600" w:author="JIa" w:date="2023-07-06T15:30:55Z">
        <w:r>
          <w:rPr>
            <w:rFonts w:hint="eastAsia" w:ascii="仿宋" w:hAnsi="仿宋" w:eastAsia="仿宋" w:cs="仿宋"/>
            <w:bCs w:val="0"/>
            <w:sz w:val="32"/>
            <w:szCs w:val="32"/>
            <w:rPrChange w:id="601" w:author="冰琪凌咖啡" w:date="2023-07-04T15:51:00Z">
              <w:rPr>
                <w:rFonts w:hint="eastAsia" w:asciiTheme="minorEastAsia" w:hAnsiTheme="minorEastAsia"/>
                <w:bCs/>
                <w:sz w:val="28"/>
                <w:szCs w:val="28"/>
              </w:rPr>
            </w:rPrChange>
          </w:rPr>
          <w:delText>日</w:delText>
        </w:r>
      </w:del>
    </w:p>
    <w:p>
      <w:pPr>
        <w:spacing w:line="600" w:lineRule="exact"/>
        <w:ind w:firstLine="0" w:firstLineChars="0"/>
        <w:jc w:val="left"/>
        <w:rPr>
          <w:del w:id="604" w:author="JIa" w:date="2023-07-06T15:30:34Z"/>
          <w:rFonts w:ascii="仿宋" w:hAnsi="仿宋" w:eastAsia="仿宋" w:cs="仿宋"/>
          <w:bCs/>
          <w:sz w:val="32"/>
          <w:szCs w:val="32"/>
          <w:rPrChange w:id="605" w:author="冰琪凌咖啡" w:date="2023-07-04T15:51:00Z">
            <w:rPr>
              <w:del w:id="606" w:author="JIa" w:date="2023-07-06T15:30:34Z"/>
              <w:bCs/>
              <w:sz w:val="28"/>
              <w:szCs w:val="28"/>
            </w:rPr>
          </w:rPrChange>
        </w:rPr>
        <w:pPrChange w:id="603" w:author="JIa" w:date="2023-07-06T15:30:57Z">
          <w:pPr/>
        </w:pPrChange>
      </w:pPr>
    </w:p>
    <w:p>
      <w:pPr>
        <w:spacing w:line="600" w:lineRule="exact"/>
        <w:ind w:firstLine="0" w:firstLineChars="0"/>
        <w:jc w:val="left"/>
        <w:rPr>
          <w:del w:id="608" w:author="JIa" w:date="2023-07-06T15:30:34Z"/>
          <w:bCs/>
        </w:rPr>
        <w:pPrChange w:id="607" w:author="JIa" w:date="2023-07-06T15:30:57Z">
          <w:pPr/>
        </w:pPrChange>
      </w:pPr>
    </w:p>
    <w:p>
      <w:pPr>
        <w:spacing w:line="600" w:lineRule="exact"/>
        <w:ind w:firstLine="0" w:firstLineChars="0"/>
        <w:jc w:val="left"/>
        <w:rPr>
          <w:del w:id="610" w:author="JIa" w:date="2023-07-06T15:30:34Z"/>
          <w:bCs/>
        </w:rPr>
        <w:pPrChange w:id="609" w:author="JIa" w:date="2023-07-06T15:30:57Z">
          <w:pPr/>
        </w:pPrChange>
      </w:pPr>
    </w:p>
    <w:p>
      <w:pPr>
        <w:spacing w:line="600" w:lineRule="exact"/>
        <w:ind w:firstLine="0" w:firstLineChars="0"/>
        <w:jc w:val="left"/>
        <w:rPr>
          <w:del w:id="612" w:author="JIa" w:date="2023-07-06T15:30:38Z"/>
          <w:bCs/>
        </w:rPr>
        <w:pPrChange w:id="611" w:author="JIa" w:date="2023-07-06T15:30:57Z">
          <w:pPr/>
        </w:pPrChange>
      </w:pPr>
    </w:p>
    <w:p>
      <w:pPr>
        <w:rPr>
          <w:del w:id="613" w:author="JIa" w:date="2023-07-06T15:30:58Z"/>
          <w:bCs/>
        </w:rPr>
      </w:pPr>
      <w:bookmarkStart w:id="0" w:name="_GoBack"/>
      <w:bookmarkEnd w:id="0"/>
    </w:p>
    <w:p>
      <w:pPr>
        <w:ind w:firstLine="0" w:firstLineChars="0"/>
        <w:rPr>
          <w:b/>
          <w:bCs/>
          <w:sz w:val="36"/>
          <w:szCs w:val="36"/>
          <w:rPrChange w:id="615" w:author="冰琪凌咖啡" w:date="2023-07-04T15:56:00Z">
            <w:rPr>
              <w:b/>
              <w:bCs/>
            </w:rPr>
          </w:rPrChange>
        </w:rPr>
        <w:pPrChange w:id="614" w:author="冰琪凌咖啡" w:date="2023-07-04T15:56:00Z">
          <w:pPr>
            <w:ind w:firstLine="1476" w:firstLineChars="700"/>
          </w:pPr>
        </w:pPrChange>
      </w:pPr>
      <w:r>
        <w:rPr>
          <w:rFonts w:hint="eastAsia"/>
          <w:b/>
          <w:bCs/>
          <w:sz w:val="36"/>
          <w:szCs w:val="36"/>
          <w:rPrChange w:id="616" w:author="冰琪凌咖啡" w:date="2023-07-04T15:56:00Z">
            <w:rPr>
              <w:rFonts w:hint="eastAsia"/>
              <w:b/>
              <w:bCs/>
            </w:rPr>
          </w:rPrChange>
        </w:rPr>
        <w:t>乐山市五通桥区中医医院水电维修五金材料报价单清单</w:t>
      </w:r>
    </w:p>
    <w:p>
      <w:pPr>
        <w:rPr>
          <w:bCs/>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Change w:id="617" w:author="冰琪凌咖啡" w:date="2023-07-04T15:58:00Z">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PrChange>
      </w:tblPr>
      <w:tblGrid>
        <w:gridCol w:w="744"/>
        <w:gridCol w:w="1900"/>
        <w:gridCol w:w="1512"/>
        <w:gridCol w:w="1688"/>
        <w:gridCol w:w="987"/>
        <w:gridCol w:w="1691"/>
        <w:tblGridChange w:id="618">
          <w:tblGrid>
            <w:gridCol w:w="534"/>
            <w:gridCol w:w="1134"/>
            <w:gridCol w:w="708"/>
            <w:gridCol w:w="1843"/>
            <w:gridCol w:w="1985"/>
            <w:gridCol w:w="2318"/>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619"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557" w:hRule="atLeast"/>
          <w:trPrChange w:id="619" w:author="冰琪凌咖啡" w:date="2023-07-04T15:58:00Z">
            <w:trPr>
              <w:trHeight w:val="557" w:hRule="atLeast"/>
            </w:trPr>
          </w:trPrChange>
        </w:trPr>
        <w:tc>
          <w:tcPr>
            <w:tcW w:w="744" w:type="dxa"/>
            <w:tcPrChange w:id="620" w:author="冰琪凌咖啡" w:date="2023-07-04T15:58:00Z">
              <w:tcPr>
                <w:tcW w:w="534" w:type="dxa"/>
              </w:tcPr>
            </w:tcPrChange>
          </w:tcPr>
          <w:p>
            <w:pPr>
              <w:rPr>
                <w:rFonts w:ascii="宋体" w:hAnsi="宋体" w:eastAsia="宋体" w:cs="宋体"/>
                <w:bCs/>
                <w:sz w:val="24"/>
                <w:szCs w:val="24"/>
                <w:rPrChange w:id="621" w:author="冰琪凌咖啡" w:date="2023-07-04T15:56:00Z">
                  <w:rPr>
                    <w:bCs/>
                  </w:rPr>
                </w:rPrChange>
              </w:rPr>
            </w:pPr>
            <w:r>
              <w:rPr>
                <w:rFonts w:hint="eastAsia" w:ascii="宋体" w:hAnsi="宋体" w:eastAsia="宋体" w:cs="宋体"/>
                <w:bCs/>
                <w:sz w:val="24"/>
                <w:szCs w:val="24"/>
                <w:rPrChange w:id="622" w:author="冰琪凌咖啡" w:date="2023-07-04T15:56:00Z">
                  <w:rPr>
                    <w:rFonts w:hint="eastAsia"/>
                    <w:bCs/>
                  </w:rPr>
                </w:rPrChange>
              </w:rPr>
              <w:t>序号</w:t>
            </w:r>
          </w:p>
        </w:tc>
        <w:tc>
          <w:tcPr>
            <w:tcW w:w="1900" w:type="dxa"/>
            <w:tcPrChange w:id="623" w:author="冰琪凌咖啡" w:date="2023-07-04T15:58:00Z">
              <w:tcPr>
                <w:tcW w:w="1134" w:type="dxa"/>
              </w:tcPr>
            </w:tcPrChange>
          </w:tcPr>
          <w:p>
            <w:pPr>
              <w:rPr>
                <w:rFonts w:ascii="宋体" w:hAnsi="宋体" w:eastAsia="宋体" w:cs="宋体"/>
                <w:bCs/>
                <w:sz w:val="24"/>
                <w:szCs w:val="24"/>
                <w:rPrChange w:id="624" w:author="冰琪凌咖啡" w:date="2023-07-04T15:56:00Z">
                  <w:rPr>
                    <w:bCs/>
                  </w:rPr>
                </w:rPrChange>
              </w:rPr>
            </w:pPr>
            <w:r>
              <w:rPr>
                <w:rFonts w:hint="eastAsia" w:ascii="宋体" w:hAnsi="宋体" w:eastAsia="宋体" w:cs="宋体"/>
                <w:bCs/>
                <w:sz w:val="24"/>
                <w:szCs w:val="24"/>
                <w:rPrChange w:id="625" w:author="冰琪凌咖啡" w:date="2023-07-04T15:56:00Z">
                  <w:rPr>
                    <w:rFonts w:hint="eastAsia"/>
                    <w:bCs/>
                  </w:rPr>
                </w:rPrChange>
              </w:rPr>
              <w:t>名称</w:t>
            </w:r>
          </w:p>
        </w:tc>
        <w:tc>
          <w:tcPr>
            <w:tcW w:w="1512" w:type="dxa"/>
            <w:tcPrChange w:id="626" w:author="冰琪凌咖啡" w:date="2023-07-04T15:58:00Z">
              <w:tcPr>
                <w:tcW w:w="708" w:type="dxa"/>
              </w:tcPr>
            </w:tcPrChange>
          </w:tcPr>
          <w:p>
            <w:pPr>
              <w:rPr>
                <w:rFonts w:ascii="宋体" w:hAnsi="宋体" w:eastAsia="宋体" w:cs="宋体"/>
                <w:bCs/>
                <w:sz w:val="24"/>
                <w:szCs w:val="24"/>
                <w:rPrChange w:id="627" w:author="冰琪凌咖啡" w:date="2023-07-04T15:56:00Z">
                  <w:rPr>
                    <w:bCs/>
                  </w:rPr>
                </w:rPrChange>
              </w:rPr>
            </w:pPr>
            <w:r>
              <w:rPr>
                <w:rFonts w:hint="eastAsia" w:ascii="宋体" w:hAnsi="宋体" w:eastAsia="宋体" w:cs="宋体"/>
                <w:bCs/>
                <w:sz w:val="24"/>
                <w:szCs w:val="24"/>
                <w:rPrChange w:id="628" w:author="冰琪凌咖啡" w:date="2023-07-04T15:56:00Z">
                  <w:rPr>
                    <w:rFonts w:hint="eastAsia"/>
                    <w:bCs/>
                  </w:rPr>
                </w:rPrChange>
              </w:rPr>
              <w:t>品牌</w:t>
            </w:r>
          </w:p>
        </w:tc>
        <w:tc>
          <w:tcPr>
            <w:tcW w:w="1688" w:type="dxa"/>
            <w:tcPrChange w:id="629" w:author="冰琪凌咖啡" w:date="2023-07-04T15:58:00Z">
              <w:tcPr>
                <w:tcW w:w="1843" w:type="dxa"/>
              </w:tcPr>
            </w:tcPrChange>
          </w:tcPr>
          <w:p>
            <w:pPr>
              <w:rPr>
                <w:rFonts w:ascii="宋体" w:hAnsi="宋体" w:eastAsia="宋体" w:cs="宋体"/>
                <w:bCs/>
                <w:sz w:val="24"/>
                <w:szCs w:val="24"/>
                <w:rPrChange w:id="630" w:author="冰琪凌咖啡" w:date="2023-07-04T15:56:00Z">
                  <w:rPr>
                    <w:bCs/>
                  </w:rPr>
                </w:rPrChange>
              </w:rPr>
            </w:pPr>
            <w:r>
              <w:rPr>
                <w:rFonts w:hint="eastAsia" w:ascii="宋体" w:hAnsi="宋体" w:eastAsia="宋体" w:cs="宋体"/>
                <w:bCs/>
                <w:sz w:val="24"/>
                <w:szCs w:val="24"/>
                <w:rPrChange w:id="631" w:author="冰琪凌咖啡" w:date="2023-07-04T15:56:00Z">
                  <w:rPr>
                    <w:rFonts w:hint="eastAsia"/>
                    <w:bCs/>
                  </w:rPr>
                </w:rPrChange>
              </w:rPr>
              <w:t>型号</w:t>
            </w:r>
          </w:p>
        </w:tc>
        <w:tc>
          <w:tcPr>
            <w:tcW w:w="987" w:type="dxa"/>
            <w:tcPrChange w:id="632" w:author="冰琪凌咖啡" w:date="2023-07-04T15:58:00Z">
              <w:tcPr>
                <w:tcW w:w="1985" w:type="dxa"/>
              </w:tcPr>
            </w:tcPrChange>
          </w:tcPr>
          <w:p>
            <w:pPr>
              <w:rPr>
                <w:rFonts w:ascii="宋体" w:hAnsi="宋体" w:eastAsia="宋体" w:cs="宋体"/>
                <w:bCs/>
                <w:sz w:val="24"/>
                <w:szCs w:val="24"/>
                <w:rPrChange w:id="633" w:author="冰琪凌咖啡" w:date="2023-07-04T15:56:00Z">
                  <w:rPr>
                    <w:bCs/>
                  </w:rPr>
                </w:rPrChange>
              </w:rPr>
            </w:pPr>
            <w:r>
              <w:rPr>
                <w:rFonts w:hint="eastAsia" w:ascii="宋体" w:hAnsi="宋体" w:eastAsia="宋体" w:cs="宋体"/>
                <w:bCs/>
                <w:sz w:val="24"/>
                <w:szCs w:val="24"/>
                <w:rPrChange w:id="634" w:author="冰琪凌咖啡" w:date="2023-07-04T15:56:00Z">
                  <w:rPr>
                    <w:rFonts w:hint="eastAsia"/>
                    <w:bCs/>
                  </w:rPr>
                </w:rPrChange>
              </w:rPr>
              <w:t>单位</w:t>
            </w:r>
          </w:p>
        </w:tc>
        <w:tc>
          <w:tcPr>
            <w:tcW w:w="1691" w:type="dxa"/>
            <w:tcPrChange w:id="635" w:author="冰琪凌咖啡" w:date="2023-07-04T15:58:00Z">
              <w:tcPr>
                <w:tcW w:w="2318" w:type="dxa"/>
              </w:tcPr>
            </w:tcPrChange>
          </w:tcPr>
          <w:p>
            <w:pPr>
              <w:rPr>
                <w:rFonts w:ascii="宋体" w:hAnsi="宋体" w:eastAsia="宋体" w:cs="宋体"/>
                <w:bCs/>
                <w:sz w:val="24"/>
                <w:szCs w:val="24"/>
                <w:rPrChange w:id="636" w:author="冰琪凌咖啡" w:date="2023-07-04T15:56:00Z">
                  <w:rPr>
                    <w:bCs/>
                  </w:rPr>
                </w:rPrChange>
              </w:rPr>
            </w:pPr>
            <w:r>
              <w:rPr>
                <w:rFonts w:hint="eastAsia" w:ascii="宋体" w:hAnsi="宋体" w:eastAsia="宋体" w:cs="宋体"/>
                <w:bCs/>
                <w:sz w:val="24"/>
                <w:szCs w:val="24"/>
                <w:rPrChange w:id="637" w:author="冰琪凌咖啡" w:date="2023-07-04T15:56:00Z">
                  <w:rPr>
                    <w:rFonts w:hint="eastAsia"/>
                    <w:bCs/>
                  </w:rPr>
                </w:rPrChange>
              </w:rPr>
              <w:t>单价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638" w:author="JIa" w:date="2023-07-06T14:34:21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394" w:hRule="atLeast"/>
          <w:trPrChange w:id="638" w:author="JIa" w:date="2023-07-06T14:34:21Z">
            <w:trPr>
              <w:trHeight w:val="637" w:hRule="atLeast"/>
            </w:trPr>
          </w:trPrChange>
        </w:trPr>
        <w:tc>
          <w:tcPr>
            <w:tcW w:w="744" w:type="dxa"/>
            <w:tcPrChange w:id="639" w:author="JIa" w:date="2023-07-06T14:34:21Z">
              <w:tcPr>
                <w:tcW w:w="534" w:type="dxa"/>
              </w:tcPr>
            </w:tcPrChange>
          </w:tcPr>
          <w:p>
            <w:pPr>
              <w:rPr>
                <w:rFonts w:ascii="宋体" w:hAnsi="宋体" w:eastAsia="宋体" w:cs="宋体"/>
                <w:bCs/>
                <w:sz w:val="24"/>
                <w:szCs w:val="24"/>
                <w:rPrChange w:id="640" w:author="冰琪凌咖啡" w:date="2023-07-04T15:56:00Z">
                  <w:rPr>
                    <w:bCs/>
                  </w:rPr>
                </w:rPrChange>
              </w:rPr>
            </w:pPr>
            <w:r>
              <w:rPr>
                <w:rFonts w:ascii="宋体" w:hAnsi="宋体" w:eastAsia="宋体" w:cs="宋体"/>
                <w:bCs/>
                <w:sz w:val="24"/>
                <w:szCs w:val="24"/>
                <w:rPrChange w:id="641" w:author="冰琪凌咖啡" w:date="2023-07-04T15:56:00Z">
                  <w:rPr>
                    <w:bCs/>
                  </w:rPr>
                </w:rPrChange>
              </w:rPr>
              <w:t>1</w:t>
            </w:r>
          </w:p>
        </w:tc>
        <w:tc>
          <w:tcPr>
            <w:tcW w:w="1900" w:type="dxa"/>
            <w:tcPrChange w:id="642" w:author="JIa" w:date="2023-07-06T14:34:21Z">
              <w:tcPr>
                <w:tcW w:w="1134" w:type="dxa"/>
              </w:tcPr>
            </w:tcPrChange>
          </w:tcPr>
          <w:p>
            <w:pPr>
              <w:rPr>
                <w:rFonts w:ascii="宋体" w:hAnsi="宋体" w:eastAsia="宋体" w:cs="宋体"/>
                <w:bCs/>
                <w:sz w:val="24"/>
                <w:szCs w:val="24"/>
                <w:rPrChange w:id="643" w:author="冰琪凌咖啡" w:date="2023-07-04T15:56:00Z">
                  <w:rPr>
                    <w:bCs/>
                  </w:rPr>
                </w:rPrChange>
              </w:rPr>
            </w:pPr>
            <w:r>
              <w:rPr>
                <w:rFonts w:hint="eastAsia" w:ascii="宋体" w:hAnsi="宋体" w:eastAsia="宋体" w:cs="宋体"/>
                <w:bCs/>
                <w:sz w:val="24"/>
                <w:szCs w:val="24"/>
                <w:rPrChange w:id="644" w:author="冰琪凌咖啡" w:date="2023-07-04T15:56:00Z">
                  <w:rPr>
                    <w:rFonts w:hint="eastAsia"/>
                    <w:bCs/>
                  </w:rPr>
                </w:rPrChange>
              </w:rPr>
              <w:t>空开</w:t>
            </w:r>
          </w:p>
        </w:tc>
        <w:tc>
          <w:tcPr>
            <w:tcW w:w="1512" w:type="dxa"/>
            <w:tcPrChange w:id="645" w:author="JIa" w:date="2023-07-06T14:34:21Z">
              <w:tcPr>
                <w:tcW w:w="708" w:type="dxa"/>
              </w:tcPr>
            </w:tcPrChange>
          </w:tcPr>
          <w:p>
            <w:pPr>
              <w:rPr>
                <w:rFonts w:ascii="宋体" w:hAnsi="宋体" w:eastAsia="宋体" w:cs="宋体"/>
                <w:bCs/>
                <w:sz w:val="24"/>
                <w:szCs w:val="24"/>
                <w:rPrChange w:id="646" w:author="冰琪凌咖啡" w:date="2023-07-04T15:56:00Z">
                  <w:rPr>
                    <w:bCs/>
                  </w:rPr>
                </w:rPrChange>
              </w:rPr>
            </w:pPr>
            <w:r>
              <w:rPr>
                <w:rFonts w:hint="eastAsia" w:ascii="宋体" w:hAnsi="宋体" w:eastAsia="宋体" w:cs="宋体"/>
                <w:bCs/>
                <w:sz w:val="24"/>
                <w:szCs w:val="24"/>
                <w:rPrChange w:id="647" w:author="冰琪凌咖啡" w:date="2023-07-04T15:56:00Z">
                  <w:rPr>
                    <w:rFonts w:hint="eastAsia"/>
                    <w:bCs/>
                  </w:rPr>
                </w:rPrChange>
              </w:rPr>
              <w:t>正泰</w:t>
            </w:r>
          </w:p>
        </w:tc>
        <w:tc>
          <w:tcPr>
            <w:tcW w:w="1688" w:type="dxa"/>
            <w:tcPrChange w:id="648" w:author="JIa" w:date="2023-07-06T14:34:21Z">
              <w:tcPr>
                <w:tcW w:w="1843" w:type="dxa"/>
              </w:tcPr>
            </w:tcPrChange>
          </w:tcPr>
          <w:p>
            <w:pPr>
              <w:rPr>
                <w:rFonts w:ascii="宋体" w:hAnsi="宋体" w:eastAsia="宋体" w:cs="宋体"/>
                <w:bCs/>
                <w:sz w:val="24"/>
                <w:szCs w:val="24"/>
                <w:rPrChange w:id="649" w:author="冰琪凌咖啡" w:date="2023-07-04T15:56:00Z">
                  <w:rPr>
                    <w:bCs/>
                  </w:rPr>
                </w:rPrChange>
              </w:rPr>
            </w:pPr>
            <w:r>
              <w:rPr>
                <w:rFonts w:ascii="宋体" w:hAnsi="宋体" w:eastAsia="宋体" w:cs="宋体"/>
                <w:bCs/>
                <w:sz w:val="24"/>
                <w:szCs w:val="24"/>
                <w:rPrChange w:id="650" w:author="冰琪凌咖啡" w:date="2023-07-04T15:56:00Z">
                  <w:rPr>
                    <w:bCs/>
                  </w:rPr>
                </w:rPrChange>
              </w:rPr>
              <w:t>2P*32A</w:t>
            </w:r>
          </w:p>
        </w:tc>
        <w:tc>
          <w:tcPr>
            <w:tcW w:w="987" w:type="dxa"/>
            <w:tcPrChange w:id="651" w:author="JIa" w:date="2023-07-06T14:34:21Z">
              <w:tcPr>
                <w:tcW w:w="1985" w:type="dxa"/>
              </w:tcPr>
            </w:tcPrChange>
          </w:tcPr>
          <w:p>
            <w:pPr>
              <w:rPr>
                <w:rFonts w:ascii="宋体" w:hAnsi="宋体" w:eastAsia="宋体" w:cs="宋体"/>
                <w:bCs/>
                <w:sz w:val="24"/>
                <w:szCs w:val="24"/>
                <w:rPrChange w:id="652" w:author="冰琪凌咖啡" w:date="2023-07-04T15:56:00Z">
                  <w:rPr>
                    <w:bCs/>
                  </w:rPr>
                </w:rPrChange>
              </w:rPr>
            </w:pPr>
            <w:r>
              <w:rPr>
                <w:rFonts w:hint="eastAsia" w:ascii="宋体" w:hAnsi="宋体" w:eastAsia="宋体" w:cs="宋体"/>
                <w:bCs/>
                <w:sz w:val="24"/>
                <w:szCs w:val="24"/>
                <w:rPrChange w:id="653" w:author="冰琪凌咖啡" w:date="2023-07-04T15:56:00Z">
                  <w:rPr>
                    <w:rFonts w:hint="eastAsia"/>
                    <w:bCs/>
                  </w:rPr>
                </w:rPrChange>
              </w:rPr>
              <w:t>个</w:t>
            </w:r>
          </w:p>
        </w:tc>
        <w:tc>
          <w:tcPr>
            <w:tcW w:w="1691" w:type="dxa"/>
            <w:tcPrChange w:id="654" w:author="JIa" w:date="2023-07-06T14:34:21Z">
              <w:tcPr>
                <w:tcW w:w="2318" w:type="dxa"/>
              </w:tcPr>
            </w:tcPrChange>
          </w:tcPr>
          <w:p>
            <w:pPr>
              <w:rPr>
                <w:rFonts w:ascii="宋体" w:hAnsi="宋体" w:eastAsia="宋体" w:cs="宋体"/>
                <w:bCs/>
                <w:sz w:val="24"/>
                <w:szCs w:val="24"/>
                <w:rPrChange w:id="655"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656"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657" w:author="冰琪凌咖啡" w:date="2023-07-04T15:58:00Z">
              <w:tcPr>
                <w:tcW w:w="534" w:type="dxa"/>
              </w:tcPr>
            </w:tcPrChange>
          </w:tcPr>
          <w:p>
            <w:pPr>
              <w:rPr>
                <w:rFonts w:ascii="宋体" w:hAnsi="宋体" w:eastAsia="宋体" w:cs="宋体"/>
                <w:bCs/>
                <w:sz w:val="24"/>
                <w:szCs w:val="24"/>
                <w:rPrChange w:id="658" w:author="冰琪凌咖啡" w:date="2023-07-04T15:56:00Z">
                  <w:rPr>
                    <w:bCs/>
                  </w:rPr>
                </w:rPrChange>
              </w:rPr>
            </w:pPr>
            <w:r>
              <w:rPr>
                <w:rFonts w:ascii="宋体" w:hAnsi="宋体" w:eastAsia="宋体" w:cs="宋体"/>
                <w:bCs/>
                <w:sz w:val="24"/>
                <w:szCs w:val="24"/>
                <w:rPrChange w:id="659" w:author="冰琪凌咖啡" w:date="2023-07-04T15:56:00Z">
                  <w:rPr>
                    <w:bCs/>
                  </w:rPr>
                </w:rPrChange>
              </w:rPr>
              <w:t>2</w:t>
            </w:r>
          </w:p>
        </w:tc>
        <w:tc>
          <w:tcPr>
            <w:tcW w:w="1900" w:type="dxa"/>
            <w:tcPrChange w:id="660" w:author="冰琪凌咖啡" w:date="2023-07-04T15:58:00Z">
              <w:tcPr>
                <w:tcW w:w="1134" w:type="dxa"/>
              </w:tcPr>
            </w:tcPrChange>
          </w:tcPr>
          <w:p>
            <w:pPr>
              <w:rPr>
                <w:rFonts w:ascii="宋体" w:hAnsi="宋体" w:eastAsia="宋体" w:cs="宋体"/>
                <w:bCs/>
                <w:sz w:val="24"/>
                <w:szCs w:val="24"/>
                <w:rPrChange w:id="661" w:author="冰琪凌咖啡" w:date="2023-07-04T15:56:00Z">
                  <w:rPr>
                    <w:bCs/>
                  </w:rPr>
                </w:rPrChange>
              </w:rPr>
            </w:pPr>
            <w:r>
              <w:rPr>
                <w:rFonts w:hint="eastAsia" w:ascii="宋体" w:hAnsi="宋体" w:eastAsia="宋体" w:cs="宋体"/>
                <w:bCs/>
                <w:sz w:val="24"/>
                <w:szCs w:val="24"/>
                <w:rPrChange w:id="662" w:author="冰琪凌咖啡" w:date="2023-07-04T15:56:00Z">
                  <w:rPr>
                    <w:rFonts w:hint="eastAsia"/>
                    <w:bCs/>
                  </w:rPr>
                </w:rPrChange>
              </w:rPr>
              <w:t>空开</w:t>
            </w:r>
          </w:p>
        </w:tc>
        <w:tc>
          <w:tcPr>
            <w:tcW w:w="1512" w:type="dxa"/>
            <w:tcPrChange w:id="663" w:author="冰琪凌咖啡" w:date="2023-07-04T15:58:00Z">
              <w:tcPr>
                <w:tcW w:w="708" w:type="dxa"/>
              </w:tcPr>
            </w:tcPrChange>
          </w:tcPr>
          <w:p>
            <w:pPr>
              <w:rPr>
                <w:rFonts w:ascii="宋体" w:hAnsi="宋体" w:eastAsia="宋体" w:cs="宋体"/>
                <w:bCs/>
                <w:sz w:val="24"/>
                <w:szCs w:val="24"/>
                <w:rPrChange w:id="664" w:author="冰琪凌咖啡" w:date="2023-07-04T15:56:00Z">
                  <w:rPr>
                    <w:bCs/>
                  </w:rPr>
                </w:rPrChange>
              </w:rPr>
            </w:pPr>
            <w:r>
              <w:rPr>
                <w:rFonts w:hint="eastAsia" w:ascii="宋体" w:hAnsi="宋体" w:eastAsia="宋体" w:cs="宋体"/>
                <w:bCs/>
                <w:sz w:val="24"/>
                <w:szCs w:val="24"/>
                <w:rPrChange w:id="665" w:author="冰琪凌咖啡" w:date="2023-07-04T15:56:00Z">
                  <w:rPr>
                    <w:rFonts w:hint="eastAsia"/>
                    <w:bCs/>
                  </w:rPr>
                </w:rPrChange>
              </w:rPr>
              <w:t>正泰</w:t>
            </w:r>
          </w:p>
        </w:tc>
        <w:tc>
          <w:tcPr>
            <w:tcW w:w="1688" w:type="dxa"/>
            <w:tcPrChange w:id="666" w:author="冰琪凌咖啡" w:date="2023-07-04T15:58:00Z">
              <w:tcPr>
                <w:tcW w:w="1843" w:type="dxa"/>
              </w:tcPr>
            </w:tcPrChange>
          </w:tcPr>
          <w:p>
            <w:pPr>
              <w:rPr>
                <w:rFonts w:ascii="宋体" w:hAnsi="宋体" w:eastAsia="宋体" w:cs="宋体"/>
                <w:bCs/>
                <w:sz w:val="24"/>
                <w:szCs w:val="24"/>
                <w:rPrChange w:id="667" w:author="冰琪凌咖啡" w:date="2023-07-04T15:56:00Z">
                  <w:rPr>
                    <w:bCs/>
                  </w:rPr>
                </w:rPrChange>
              </w:rPr>
            </w:pPr>
            <w:r>
              <w:rPr>
                <w:rFonts w:ascii="宋体" w:hAnsi="宋体" w:eastAsia="宋体" w:cs="宋体"/>
                <w:bCs/>
                <w:sz w:val="24"/>
                <w:szCs w:val="24"/>
                <w:rPrChange w:id="668" w:author="冰琪凌咖啡" w:date="2023-07-04T15:56:00Z">
                  <w:rPr>
                    <w:bCs/>
                  </w:rPr>
                </w:rPrChange>
              </w:rPr>
              <w:t>2P*63A</w:t>
            </w:r>
          </w:p>
        </w:tc>
        <w:tc>
          <w:tcPr>
            <w:tcW w:w="987" w:type="dxa"/>
            <w:tcPrChange w:id="669" w:author="冰琪凌咖啡" w:date="2023-07-04T15:58:00Z">
              <w:tcPr>
                <w:tcW w:w="1985" w:type="dxa"/>
              </w:tcPr>
            </w:tcPrChange>
          </w:tcPr>
          <w:p>
            <w:pPr>
              <w:rPr>
                <w:rFonts w:ascii="宋体" w:hAnsi="宋体" w:eastAsia="宋体" w:cs="宋体"/>
                <w:bCs/>
                <w:sz w:val="24"/>
                <w:szCs w:val="24"/>
                <w:rPrChange w:id="670" w:author="冰琪凌咖啡" w:date="2023-07-04T15:56:00Z">
                  <w:rPr>
                    <w:bCs/>
                  </w:rPr>
                </w:rPrChange>
              </w:rPr>
            </w:pPr>
            <w:r>
              <w:rPr>
                <w:rFonts w:hint="eastAsia" w:ascii="宋体" w:hAnsi="宋体" w:eastAsia="宋体" w:cs="宋体"/>
                <w:bCs/>
                <w:sz w:val="24"/>
                <w:szCs w:val="24"/>
                <w:rPrChange w:id="671" w:author="冰琪凌咖啡" w:date="2023-07-04T15:56:00Z">
                  <w:rPr>
                    <w:rFonts w:hint="eastAsia"/>
                    <w:bCs/>
                  </w:rPr>
                </w:rPrChange>
              </w:rPr>
              <w:t>个</w:t>
            </w:r>
          </w:p>
        </w:tc>
        <w:tc>
          <w:tcPr>
            <w:tcW w:w="1691" w:type="dxa"/>
            <w:tcPrChange w:id="672" w:author="冰琪凌咖啡" w:date="2023-07-04T15:58:00Z">
              <w:tcPr>
                <w:tcW w:w="2318" w:type="dxa"/>
              </w:tcPr>
            </w:tcPrChange>
          </w:tcPr>
          <w:p>
            <w:pPr>
              <w:rPr>
                <w:rFonts w:ascii="宋体" w:hAnsi="宋体" w:eastAsia="宋体" w:cs="宋体"/>
                <w:bCs/>
                <w:sz w:val="24"/>
                <w:szCs w:val="24"/>
                <w:rPrChange w:id="673"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674"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675" w:author="冰琪凌咖啡" w:date="2023-07-04T15:58:00Z">
              <w:tcPr>
                <w:tcW w:w="534" w:type="dxa"/>
              </w:tcPr>
            </w:tcPrChange>
          </w:tcPr>
          <w:p>
            <w:pPr>
              <w:rPr>
                <w:rFonts w:ascii="宋体" w:hAnsi="宋体" w:eastAsia="宋体" w:cs="宋体"/>
                <w:bCs/>
                <w:sz w:val="24"/>
                <w:szCs w:val="24"/>
                <w:rPrChange w:id="676" w:author="冰琪凌咖啡" w:date="2023-07-04T15:56:00Z">
                  <w:rPr>
                    <w:bCs/>
                  </w:rPr>
                </w:rPrChange>
              </w:rPr>
            </w:pPr>
            <w:r>
              <w:rPr>
                <w:rFonts w:ascii="宋体" w:hAnsi="宋体" w:eastAsia="宋体" w:cs="宋体"/>
                <w:bCs/>
                <w:sz w:val="24"/>
                <w:szCs w:val="24"/>
                <w:rPrChange w:id="677" w:author="冰琪凌咖啡" w:date="2023-07-04T15:56:00Z">
                  <w:rPr>
                    <w:bCs/>
                  </w:rPr>
                </w:rPrChange>
              </w:rPr>
              <w:t>3</w:t>
            </w:r>
          </w:p>
        </w:tc>
        <w:tc>
          <w:tcPr>
            <w:tcW w:w="1900" w:type="dxa"/>
            <w:tcPrChange w:id="678" w:author="冰琪凌咖啡" w:date="2023-07-04T15:58:00Z">
              <w:tcPr>
                <w:tcW w:w="1134" w:type="dxa"/>
              </w:tcPr>
            </w:tcPrChange>
          </w:tcPr>
          <w:p>
            <w:pPr>
              <w:rPr>
                <w:rFonts w:ascii="宋体" w:hAnsi="宋体" w:eastAsia="宋体" w:cs="宋体"/>
                <w:bCs/>
                <w:sz w:val="24"/>
                <w:szCs w:val="24"/>
                <w:rPrChange w:id="679" w:author="冰琪凌咖啡" w:date="2023-07-04T15:56:00Z">
                  <w:rPr>
                    <w:bCs/>
                  </w:rPr>
                </w:rPrChange>
              </w:rPr>
            </w:pPr>
            <w:r>
              <w:rPr>
                <w:rFonts w:hint="eastAsia" w:ascii="宋体" w:hAnsi="宋体" w:eastAsia="宋体" w:cs="宋体"/>
                <w:bCs/>
                <w:sz w:val="24"/>
                <w:szCs w:val="24"/>
                <w:rPrChange w:id="680" w:author="冰琪凌咖啡" w:date="2023-07-04T15:56:00Z">
                  <w:rPr>
                    <w:rFonts w:hint="eastAsia"/>
                    <w:bCs/>
                  </w:rPr>
                </w:rPrChange>
              </w:rPr>
              <w:t>空开</w:t>
            </w:r>
          </w:p>
        </w:tc>
        <w:tc>
          <w:tcPr>
            <w:tcW w:w="1512" w:type="dxa"/>
            <w:tcPrChange w:id="681" w:author="冰琪凌咖啡" w:date="2023-07-04T15:58:00Z">
              <w:tcPr>
                <w:tcW w:w="708" w:type="dxa"/>
              </w:tcPr>
            </w:tcPrChange>
          </w:tcPr>
          <w:p>
            <w:pPr>
              <w:rPr>
                <w:rFonts w:ascii="宋体" w:hAnsi="宋体" w:eastAsia="宋体" w:cs="宋体"/>
                <w:bCs/>
                <w:sz w:val="24"/>
                <w:szCs w:val="24"/>
                <w:rPrChange w:id="682" w:author="冰琪凌咖啡" w:date="2023-07-04T15:56:00Z">
                  <w:rPr>
                    <w:bCs/>
                  </w:rPr>
                </w:rPrChange>
              </w:rPr>
            </w:pPr>
            <w:r>
              <w:rPr>
                <w:rFonts w:hint="eastAsia" w:ascii="宋体" w:hAnsi="宋体" w:eastAsia="宋体" w:cs="宋体"/>
                <w:bCs/>
                <w:sz w:val="24"/>
                <w:szCs w:val="24"/>
                <w:rPrChange w:id="683" w:author="冰琪凌咖啡" w:date="2023-07-04T15:56:00Z">
                  <w:rPr>
                    <w:rFonts w:hint="eastAsia"/>
                    <w:bCs/>
                  </w:rPr>
                </w:rPrChange>
              </w:rPr>
              <w:t>正泰</w:t>
            </w:r>
          </w:p>
        </w:tc>
        <w:tc>
          <w:tcPr>
            <w:tcW w:w="1688" w:type="dxa"/>
            <w:tcPrChange w:id="684" w:author="冰琪凌咖啡" w:date="2023-07-04T15:58:00Z">
              <w:tcPr>
                <w:tcW w:w="1843" w:type="dxa"/>
              </w:tcPr>
            </w:tcPrChange>
          </w:tcPr>
          <w:p>
            <w:pPr>
              <w:rPr>
                <w:rFonts w:ascii="宋体" w:hAnsi="宋体" w:eastAsia="宋体" w:cs="宋体"/>
                <w:bCs/>
                <w:sz w:val="24"/>
                <w:szCs w:val="24"/>
                <w:rPrChange w:id="685" w:author="冰琪凌咖啡" w:date="2023-07-04T15:56:00Z">
                  <w:rPr>
                    <w:bCs/>
                  </w:rPr>
                </w:rPrChange>
              </w:rPr>
            </w:pPr>
            <w:r>
              <w:rPr>
                <w:rFonts w:ascii="宋体" w:hAnsi="宋体" w:eastAsia="宋体" w:cs="宋体"/>
                <w:bCs/>
                <w:sz w:val="24"/>
                <w:szCs w:val="24"/>
                <w:rPrChange w:id="686" w:author="冰琪凌咖啡" w:date="2023-07-04T15:56:00Z">
                  <w:rPr>
                    <w:bCs/>
                  </w:rPr>
                </w:rPrChange>
              </w:rPr>
              <w:t>2P*100A</w:t>
            </w:r>
          </w:p>
        </w:tc>
        <w:tc>
          <w:tcPr>
            <w:tcW w:w="987" w:type="dxa"/>
            <w:tcPrChange w:id="687" w:author="冰琪凌咖啡" w:date="2023-07-04T15:58:00Z">
              <w:tcPr>
                <w:tcW w:w="1985" w:type="dxa"/>
              </w:tcPr>
            </w:tcPrChange>
          </w:tcPr>
          <w:p>
            <w:pPr>
              <w:rPr>
                <w:rFonts w:ascii="宋体" w:hAnsi="宋体" w:eastAsia="宋体" w:cs="宋体"/>
                <w:bCs/>
                <w:sz w:val="24"/>
                <w:szCs w:val="24"/>
                <w:rPrChange w:id="688" w:author="冰琪凌咖啡" w:date="2023-07-04T15:56:00Z">
                  <w:rPr>
                    <w:bCs/>
                  </w:rPr>
                </w:rPrChange>
              </w:rPr>
            </w:pPr>
            <w:r>
              <w:rPr>
                <w:rFonts w:hint="eastAsia" w:ascii="宋体" w:hAnsi="宋体" w:eastAsia="宋体" w:cs="宋体"/>
                <w:bCs/>
                <w:sz w:val="24"/>
                <w:szCs w:val="24"/>
                <w:rPrChange w:id="689" w:author="冰琪凌咖啡" w:date="2023-07-04T15:56:00Z">
                  <w:rPr>
                    <w:rFonts w:hint="eastAsia"/>
                    <w:bCs/>
                  </w:rPr>
                </w:rPrChange>
              </w:rPr>
              <w:t>个</w:t>
            </w:r>
          </w:p>
        </w:tc>
        <w:tc>
          <w:tcPr>
            <w:tcW w:w="1691" w:type="dxa"/>
            <w:tcPrChange w:id="690" w:author="冰琪凌咖啡" w:date="2023-07-04T15:58:00Z">
              <w:tcPr>
                <w:tcW w:w="2318" w:type="dxa"/>
              </w:tcPr>
            </w:tcPrChange>
          </w:tcPr>
          <w:p>
            <w:pPr>
              <w:rPr>
                <w:rFonts w:ascii="宋体" w:hAnsi="宋体" w:eastAsia="宋体" w:cs="宋体"/>
                <w:bCs/>
                <w:sz w:val="24"/>
                <w:szCs w:val="24"/>
                <w:rPrChange w:id="691"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692"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693" w:author="冰琪凌咖啡" w:date="2023-07-04T15:58:00Z">
              <w:tcPr>
                <w:tcW w:w="534" w:type="dxa"/>
              </w:tcPr>
            </w:tcPrChange>
          </w:tcPr>
          <w:p>
            <w:pPr>
              <w:rPr>
                <w:rFonts w:ascii="宋体" w:hAnsi="宋体" w:eastAsia="宋体" w:cs="宋体"/>
                <w:bCs/>
                <w:sz w:val="24"/>
                <w:szCs w:val="24"/>
                <w:rPrChange w:id="694" w:author="冰琪凌咖啡" w:date="2023-07-04T15:56:00Z">
                  <w:rPr>
                    <w:bCs/>
                  </w:rPr>
                </w:rPrChange>
              </w:rPr>
            </w:pPr>
            <w:r>
              <w:rPr>
                <w:rFonts w:ascii="宋体" w:hAnsi="宋体" w:eastAsia="宋体" w:cs="宋体"/>
                <w:bCs/>
                <w:sz w:val="24"/>
                <w:szCs w:val="24"/>
                <w:rPrChange w:id="695" w:author="冰琪凌咖啡" w:date="2023-07-04T15:56:00Z">
                  <w:rPr>
                    <w:bCs/>
                  </w:rPr>
                </w:rPrChange>
              </w:rPr>
              <w:t>4</w:t>
            </w:r>
          </w:p>
        </w:tc>
        <w:tc>
          <w:tcPr>
            <w:tcW w:w="1900" w:type="dxa"/>
            <w:tcPrChange w:id="696" w:author="冰琪凌咖啡" w:date="2023-07-04T15:58:00Z">
              <w:tcPr>
                <w:tcW w:w="1134" w:type="dxa"/>
              </w:tcPr>
            </w:tcPrChange>
          </w:tcPr>
          <w:p>
            <w:pPr>
              <w:rPr>
                <w:rFonts w:ascii="宋体" w:hAnsi="宋体" w:eastAsia="宋体" w:cs="宋体"/>
                <w:bCs/>
                <w:sz w:val="24"/>
                <w:szCs w:val="24"/>
                <w:rPrChange w:id="697" w:author="冰琪凌咖啡" w:date="2023-07-04T15:56:00Z">
                  <w:rPr>
                    <w:bCs/>
                  </w:rPr>
                </w:rPrChange>
              </w:rPr>
            </w:pPr>
            <w:r>
              <w:rPr>
                <w:rFonts w:hint="eastAsia" w:ascii="宋体" w:hAnsi="宋体" w:eastAsia="宋体" w:cs="宋体"/>
                <w:bCs/>
                <w:sz w:val="24"/>
                <w:szCs w:val="24"/>
                <w:rPrChange w:id="698" w:author="冰琪凌咖啡" w:date="2023-07-04T15:56:00Z">
                  <w:rPr>
                    <w:rFonts w:hint="eastAsia"/>
                    <w:bCs/>
                  </w:rPr>
                </w:rPrChange>
              </w:rPr>
              <w:t>空开</w:t>
            </w:r>
          </w:p>
        </w:tc>
        <w:tc>
          <w:tcPr>
            <w:tcW w:w="1512" w:type="dxa"/>
            <w:tcPrChange w:id="699" w:author="冰琪凌咖啡" w:date="2023-07-04T15:58:00Z">
              <w:tcPr>
                <w:tcW w:w="708" w:type="dxa"/>
              </w:tcPr>
            </w:tcPrChange>
          </w:tcPr>
          <w:p>
            <w:pPr>
              <w:rPr>
                <w:rFonts w:ascii="宋体" w:hAnsi="宋体" w:eastAsia="宋体" w:cs="宋体"/>
                <w:bCs/>
                <w:sz w:val="24"/>
                <w:szCs w:val="24"/>
                <w:rPrChange w:id="700" w:author="冰琪凌咖啡" w:date="2023-07-04T15:56:00Z">
                  <w:rPr>
                    <w:bCs/>
                  </w:rPr>
                </w:rPrChange>
              </w:rPr>
            </w:pPr>
            <w:r>
              <w:rPr>
                <w:rFonts w:hint="eastAsia" w:ascii="宋体" w:hAnsi="宋体" w:eastAsia="宋体" w:cs="宋体"/>
                <w:bCs/>
                <w:sz w:val="24"/>
                <w:szCs w:val="24"/>
                <w:rPrChange w:id="701" w:author="冰琪凌咖啡" w:date="2023-07-04T15:56:00Z">
                  <w:rPr>
                    <w:rFonts w:hint="eastAsia"/>
                    <w:bCs/>
                  </w:rPr>
                </w:rPrChange>
              </w:rPr>
              <w:t>正泰</w:t>
            </w:r>
          </w:p>
        </w:tc>
        <w:tc>
          <w:tcPr>
            <w:tcW w:w="1688" w:type="dxa"/>
            <w:tcPrChange w:id="702" w:author="冰琪凌咖啡" w:date="2023-07-04T15:58:00Z">
              <w:tcPr>
                <w:tcW w:w="1843" w:type="dxa"/>
              </w:tcPr>
            </w:tcPrChange>
          </w:tcPr>
          <w:p>
            <w:pPr>
              <w:rPr>
                <w:rFonts w:ascii="宋体" w:hAnsi="宋体" w:eastAsia="宋体" w:cs="宋体"/>
                <w:bCs/>
                <w:sz w:val="24"/>
                <w:szCs w:val="24"/>
                <w:rPrChange w:id="703" w:author="冰琪凌咖啡" w:date="2023-07-04T15:56:00Z">
                  <w:rPr>
                    <w:bCs/>
                  </w:rPr>
                </w:rPrChange>
              </w:rPr>
            </w:pPr>
            <w:r>
              <w:rPr>
                <w:rFonts w:ascii="宋体" w:hAnsi="宋体" w:eastAsia="宋体" w:cs="宋体"/>
                <w:bCs/>
                <w:sz w:val="24"/>
                <w:szCs w:val="24"/>
                <w:rPrChange w:id="704" w:author="冰琪凌咖啡" w:date="2023-07-04T15:56:00Z">
                  <w:rPr>
                    <w:bCs/>
                  </w:rPr>
                </w:rPrChange>
              </w:rPr>
              <w:t>2P*125A</w:t>
            </w:r>
          </w:p>
        </w:tc>
        <w:tc>
          <w:tcPr>
            <w:tcW w:w="987" w:type="dxa"/>
            <w:tcPrChange w:id="705" w:author="冰琪凌咖啡" w:date="2023-07-04T15:58:00Z">
              <w:tcPr>
                <w:tcW w:w="1985" w:type="dxa"/>
              </w:tcPr>
            </w:tcPrChange>
          </w:tcPr>
          <w:p>
            <w:pPr>
              <w:rPr>
                <w:rFonts w:ascii="宋体" w:hAnsi="宋体" w:eastAsia="宋体" w:cs="宋体"/>
                <w:bCs/>
                <w:sz w:val="24"/>
                <w:szCs w:val="24"/>
                <w:rPrChange w:id="706" w:author="冰琪凌咖啡" w:date="2023-07-04T15:56:00Z">
                  <w:rPr>
                    <w:bCs/>
                  </w:rPr>
                </w:rPrChange>
              </w:rPr>
            </w:pPr>
            <w:r>
              <w:rPr>
                <w:rFonts w:hint="eastAsia" w:ascii="宋体" w:hAnsi="宋体" w:eastAsia="宋体" w:cs="宋体"/>
                <w:bCs/>
                <w:sz w:val="24"/>
                <w:szCs w:val="24"/>
                <w:rPrChange w:id="707" w:author="冰琪凌咖啡" w:date="2023-07-04T15:56:00Z">
                  <w:rPr>
                    <w:rFonts w:hint="eastAsia"/>
                    <w:bCs/>
                  </w:rPr>
                </w:rPrChange>
              </w:rPr>
              <w:t>个</w:t>
            </w:r>
          </w:p>
        </w:tc>
        <w:tc>
          <w:tcPr>
            <w:tcW w:w="1691" w:type="dxa"/>
            <w:tcPrChange w:id="708" w:author="冰琪凌咖啡" w:date="2023-07-04T15:58:00Z">
              <w:tcPr>
                <w:tcW w:w="2318" w:type="dxa"/>
              </w:tcPr>
            </w:tcPrChange>
          </w:tcPr>
          <w:p>
            <w:pPr>
              <w:rPr>
                <w:rFonts w:ascii="宋体" w:hAnsi="宋体" w:eastAsia="宋体" w:cs="宋体"/>
                <w:bCs/>
                <w:sz w:val="24"/>
                <w:szCs w:val="24"/>
                <w:rPrChange w:id="709"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710"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711" w:author="冰琪凌咖啡" w:date="2023-07-04T15:58:00Z">
              <w:tcPr>
                <w:tcW w:w="534" w:type="dxa"/>
              </w:tcPr>
            </w:tcPrChange>
          </w:tcPr>
          <w:p>
            <w:pPr>
              <w:rPr>
                <w:rFonts w:ascii="宋体" w:hAnsi="宋体" w:eastAsia="宋体" w:cs="宋体"/>
                <w:bCs/>
                <w:sz w:val="24"/>
                <w:szCs w:val="24"/>
                <w:rPrChange w:id="712" w:author="冰琪凌咖啡" w:date="2023-07-04T15:56:00Z">
                  <w:rPr>
                    <w:bCs/>
                  </w:rPr>
                </w:rPrChange>
              </w:rPr>
            </w:pPr>
            <w:r>
              <w:rPr>
                <w:rFonts w:ascii="宋体" w:hAnsi="宋体" w:eastAsia="宋体" w:cs="宋体"/>
                <w:bCs/>
                <w:sz w:val="24"/>
                <w:szCs w:val="24"/>
                <w:rPrChange w:id="713" w:author="冰琪凌咖啡" w:date="2023-07-04T15:56:00Z">
                  <w:rPr>
                    <w:bCs/>
                  </w:rPr>
                </w:rPrChange>
              </w:rPr>
              <w:t>5</w:t>
            </w:r>
          </w:p>
        </w:tc>
        <w:tc>
          <w:tcPr>
            <w:tcW w:w="1900" w:type="dxa"/>
            <w:tcPrChange w:id="714" w:author="冰琪凌咖啡" w:date="2023-07-04T15:58:00Z">
              <w:tcPr>
                <w:tcW w:w="1134" w:type="dxa"/>
              </w:tcPr>
            </w:tcPrChange>
          </w:tcPr>
          <w:p>
            <w:pPr>
              <w:rPr>
                <w:rFonts w:ascii="宋体" w:hAnsi="宋体" w:eastAsia="宋体" w:cs="宋体"/>
                <w:bCs/>
                <w:sz w:val="24"/>
                <w:szCs w:val="24"/>
                <w:rPrChange w:id="715" w:author="冰琪凌咖啡" w:date="2023-07-04T15:56:00Z">
                  <w:rPr>
                    <w:bCs/>
                  </w:rPr>
                </w:rPrChange>
              </w:rPr>
            </w:pPr>
            <w:r>
              <w:rPr>
                <w:rFonts w:hint="eastAsia" w:ascii="宋体" w:hAnsi="宋体" w:eastAsia="宋体" w:cs="宋体"/>
                <w:bCs/>
                <w:sz w:val="24"/>
                <w:szCs w:val="24"/>
                <w:rPrChange w:id="716" w:author="冰琪凌咖啡" w:date="2023-07-04T15:56:00Z">
                  <w:rPr>
                    <w:rFonts w:hint="eastAsia"/>
                    <w:bCs/>
                  </w:rPr>
                </w:rPrChange>
              </w:rPr>
              <w:t>空开</w:t>
            </w:r>
          </w:p>
        </w:tc>
        <w:tc>
          <w:tcPr>
            <w:tcW w:w="1512" w:type="dxa"/>
            <w:tcPrChange w:id="717" w:author="冰琪凌咖啡" w:date="2023-07-04T15:58:00Z">
              <w:tcPr>
                <w:tcW w:w="708" w:type="dxa"/>
              </w:tcPr>
            </w:tcPrChange>
          </w:tcPr>
          <w:p>
            <w:pPr>
              <w:rPr>
                <w:rFonts w:ascii="宋体" w:hAnsi="宋体" w:eastAsia="宋体" w:cs="宋体"/>
                <w:bCs/>
                <w:sz w:val="24"/>
                <w:szCs w:val="24"/>
                <w:rPrChange w:id="718" w:author="冰琪凌咖啡" w:date="2023-07-04T15:56:00Z">
                  <w:rPr>
                    <w:bCs/>
                  </w:rPr>
                </w:rPrChange>
              </w:rPr>
            </w:pPr>
            <w:r>
              <w:rPr>
                <w:rFonts w:hint="eastAsia" w:ascii="宋体" w:hAnsi="宋体" w:eastAsia="宋体" w:cs="宋体"/>
                <w:bCs/>
                <w:sz w:val="24"/>
                <w:szCs w:val="24"/>
                <w:rPrChange w:id="719" w:author="冰琪凌咖啡" w:date="2023-07-04T15:56:00Z">
                  <w:rPr>
                    <w:rFonts w:hint="eastAsia"/>
                    <w:bCs/>
                  </w:rPr>
                </w:rPrChange>
              </w:rPr>
              <w:t>正泰</w:t>
            </w:r>
          </w:p>
        </w:tc>
        <w:tc>
          <w:tcPr>
            <w:tcW w:w="1688" w:type="dxa"/>
            <w:tcPrChange w:id="720" w:author="冰琪凌咖啡" w:date="2023-07-04T15:58:00Z">
              <w:tcPr>
                <w:tcW w:w="1843" w:type="dxa"/>
              </w:tcPr>
            </w:tcPrChange>
          </w:tcPr>
          <w:p>
            <w:pPr>
              <w:rPr>
                <w:rFonts w:ascii="宋体" w:hAnsi="宋体" w:eastAsia="宋体" w:cs="宋体"/>
                <w:bCs/>
                <w:sz w:val="24"/>
                <w:szCs w:val="24"/>
                <w:rPrChange w:id="721" w:author="冰琪凌咖啡" w:date="2023-07-04T15:56:00Z">
                  <w:rPr>
                    <w:bCs/>
                  </w:rPr>
                </w:rPrChange>
              </w:rPr>
            </w:pPr>
            <w:r>
              <w:rPr>
                <w:rFonts w:ascii="宋体" w:hAnsi="宋体" w:eastAsia="宋体" w:cs="宋体"/>
                <w:bCs/>
                <w:sz w:val="24"/>
                <w:szCs w:val="24"/>
                <w:rPrChange w:id="722" w:author="冰琪凌咖啡" w:date="2023-07-04T15:56:00Z">
                  <w:rPr>
                    <w:bCs/>
                  </w:rPr>
                </w:rPrChange>
              </w:rPr>
              <w:t>3P*100A</w:t>
            </w:r>
          </w:p>
        </w:tc>
        <w:tc>
          <w:tcPr>
            <w:tcW w:w="987" w:type="dxa"/>
            <w:tcPrChange w:id="723" w:author="冰琪凌咖啡" w:date="2023-07-04T15:58:00Z">
              <w:tcPr>
                <w:tcW w:w="1985" w:type="dxa"/>
              </w:tcPr>
            </w:tcPrChange>
          </w:tcPr>
          <w:p>
            <w:pPr>
              <w:rPr>
                <w:rFonts w:ascii="宋体" w:hAnsi="宋体" w:eastAsia="宋体" w:cs="宋体"/>
                <w:bCs/>
                <w:sz w:val="24"/>
                <w:szCs w:val="24"/>
                <w:rPrChange w:id="724" w:author="冰琪凌咖啡" w:date="2023-07-04T15:56:00Z">
                  <w:rPr>
                    <w:bCs/>
                  </w:rPr>
                </w:rPrChange>
              </w:rPr>
            </w:pPr>
            <w:r>
              <w:rPr>
                <w:rFonts w:hint="eastAsia" w:ascii="宋体" w:hAnsi="宋体" w:eastAsia="宋体" w:cs="宋体"/>
                <w:bCs/>
                <w:sz w:val="24"/>
                <w:szCs w:val="24"/>
                <w:rPrChange w:id="725" w:author="冰琪凌咖啡" w:date="2023-07-04T15:56:00Z">
                  <w:rPr>
                    <w:rFonts w:hint="eastAsia"/>
                    <w:bCs/>
                  </w:rPr>
                </w:rPrChange>
              </w:rPr>
              <w:t>个</w:t>
            </w:r>
          </w:p>
        </w:tc>
        <w:tc>
          <w:tcPr>
            <w:tcW w:w="1691" w:type="dxa"/>
            <w:tcPrChange w:id="726" w:author="冰琪凌咖啡" w:date="2023-07-04T15:58:00Z">
              <w:tcPr>
                <w:tcW w:w="2318" w:type="dxa"/>
              </w:tcPr>
            </w:tcPrChange>
          </w:tcPr>
          <w:p>
            <w:pPr>
              <w:rPr>
                <w:rFonts w:ascii="宋体" w:hAnsi="宋体" w:eastAsia="宋体" w:cs="宋体"/>
                <w:bCs/>
                <w:sz w:val="24"/>
                <w:szCs w:val="24"/>
                <w:rPrChange w:id="727"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728"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729" w:author="冰琪凌咖啡" w:date="2023-07-04T15:58:00Z">
              <w:tcPr>
                <w:tcW w:w="534" w:type="dxa"/>
              </w:tcPr>
            </w:tcPrChange>
          </w:tcPr>
          <w:p>
            <w:pPr>
              <w:rPr>
                <w:rFonts w:ascii="宋体" w:hAnsi="宋体" w:eastAsia="宋体" w:cs="宋体"/>
                <w:bCs/>
                <w:sz w:val="24"/>
                <w:szCs w:val="24"/>
                <w:rPrChange w:id="730" w:author="冰琪凌咖啡" w:date="2023-07-04T15:56:00Z">
                  <w:rPr>
                    <w:bCs/>
                  </w:rPr>
                </w:rPrChange>
              </w:rPr>
            </w:pPr>
            <w:r>
              <w:rPr>
                <w:rFonts w:ascii="宋体" w:hAnsi="宋体" w:eastAsia="宋体" w:cs="宋体"/>
                <w:bCs/>
                <w:sz w:val="24"/>
                <w:szCs w:val="24"/>
                <w:rPrChange w:id="731" w:author="冰琪凌咖啡" w:date="2023-07-04T15:56:00Z">
                  <w:rPr>
                    <w:bCs/>
                  </w:rPr>
                </w:rPrChange>
              </w:rPr>
              <w:t>6</w:t>
            </w:r>
          </w:p>
        </w:tc>
        <w:tc>
          <w:tcPr>
            <w:tcW w:w="1900" w:type="dxa"/>
            <w:tcPrChange w:id="732" w:author="冰琪凌咖啡" w:date="2023-07-04T15:58:00Z">
              <w:tcPr>
                <w:tcW w:w="1134" w:type="dxa"/>
              </w:tcPr>
            </w:tcPrChange>
          </w:tcPr>
          <w:p>
            <w:pPr>
              <w:rPr>
                <w:rFonts w:ascii="宋体" w:hAnsi="宋体" w:eastAsia="宋体" w:cs="宋体"/>
                <w:bCs/>
                <w:sz w:val="24"/>
                <w:szCs w:val="24"/>
                <w:rPrChange w:id="733" w:author="冰琪凌咖啡" w:date="2023-07-04T15:56:00Z">
                  <w:rPr>
                    <w:bCs/>
                  </w:rPr>
                </w:rPrChange>
              </w:rPr>
            </w:pPr>
            <w:r>
              <w:rPr>
                <w:rFonts w:hint="eastAsia" w:ascii="宋体" w:hAnsi="宋体" w:eastAsia="宋体" w:cs="宋体"/>
                <w:bCs/>
                <w:sz w:val="24"/>
                <w:szCs w:val="24"/>
                <w:rPrChange w:id="734" w:author="冰琪凌咖啡" w:date="2023-07-04T15:56:00Z">
                  <w:rPr>
                    <w:rFonts w:hint="eastAsia"/>
                    <w:bCs/>
                  </w:rPr>
                </w:rPrChange>
              </w:rPr>
              <w:t>电工胶布</w:t>
            </w:r>
          </w:p>
        </w:tc>
        <w:tc>
          <w:tcPr>
            <w:tcW w:w="1512" w:type="dxa"/>
            <w:tcPrChange w:id="735" w:author="冰琪凌咖啡" w:date="2023-07-04T15:58:00Z">
              <w:tcPr>
                <w:tcW w:w="708" w:type="dxa"/>
              </w:tcPr>
            </w:tcPrChange>
          </w:tcPr>
          <w:p>
            <w:pPr>
              <w:rPr>
                <w:rFonts w:ascii="宋体" w:hAnsi="宋体" w:eastAsia="宋体" w:cs="宋体"/>
                <w:bCs/>
                <w:sz w:val="24"/>
                <w:szCs w:val="24"/>
                <w:rPrChange w:id="736" w:author="冰琪凌咖啡" w:date="2023-07-04T15:56:00Z">
                  <w:rPr>
                    <w:bCs/>
                  </w:rPr>
                </w:rPrChange>
              </w:rPr>
            </w:pPr>
          </w:p>
        </w:tc>
        <w:tc>
          <w:tcPr>
            <w:tcW w:w="1688" w:type="dxa"/>
            <w:tcPrChange w:id="737" w:author="冰琪凌咖啡" w:date="2023-07-04T15:58:00Z">
              <w:tcPr>
                <w:tcW w:w="1843" w:type="dxa"/>
              </w:tcPr>
            </w:tcPrChange>
          </w:tcPr>
          <w:p>
            <w:pPr>
              <w:rPr>
                <w:rFonts w:ascii="宋体" w:hAnsi="宋体" w:eastAsia="宋体" w:cs="宋体"/>
                <w:bCs/>
                <w:sz w:val="24"/>
                <w:szCs w:val="24"/>
                <w:rPrChange w:id="738" w:author="冰琪凌咖啡" w:date="2023-07-04T15:56:00Z">
                  <w:rPr>
                    <w:bCs/>
                  </w:rPr>
                </w:rPrChange>
              </w:rPr>
            </w:pPr>
            <w:r>
              <w:rPr>
                <w:rFonts w:hint="eastAsia" w:ascii="宋体" w:hAnsi="宋体" w:eastAsia="宋体" w:cs="宋体"/>
                <w:bCs/>
                <w:sz w:val="24"/>
                <w:szCs w:val="24"/>
                <w:rPrChange w:id="739" w:author="冰琪凌咖啡" w:date="2023-07-04T15:56:00Z">
                  <w:rPr>
                    <w:rFonts w:hint="eastAsia"/>
                    <w:bCs/>
                  </w:rPr>
                </w:rPrChange>
              </w:rPr>
              <w:t>1.5cm*20米</w:t>
            </w:r>
          </w:p>
        </w:tc>
        <w:tc>
          <w:tcPr>
            <w:tcW w:w="987" w:type="dxa"/>
            <w:tcPrChange w:id="740" w:author="冰琪凌咖啡" w:date="2023-07-04T15:58:00Z">
              <w:tcPr>
                <w:tcW w:w="1985" w:type="dxa"/>
              </w:tcPr>
            </w:tcPrChange>
          </w:tcPr>
          <w:p>
            <w:pPr>
              <w:rPr>
                <w:rFonts w:ascii="宋体" w:hAnsi="宋体" w:eastAsia="宋体" w:cs="宋体"/>
                <w:bCs/>
                <w:sz w:val="24"/>
                <w:szCs w:val="24"/>
                <w:rPrChange w:id="741" w:author="冰琪凌咖啡" w:date="2023-07-04T15:56:00Z">
                  <w:rPr>
                    <w:bCs/>
                  </w:rPr>
                </w:rPrChange>
              </w:rPr>
            </w:pPr>
            <w:r>
              <w:rPr>
                <w:rFonts w:hint="eastAsia" w:ascii="宋体" w:hAnsi="宋体" w:eastAsia="宋体" w:cs="宋体"/>
                <w:bCs/>
                <w:sz w:val="24"/>
                <w:szCs w:val="24"/>
                <w:rPrChange w:id="742" w:author="冰琪凌咖啡" w:date="2023-07-04T15:56:00Z">
                  <w:rPr>
                    <w:rFonts w:hint="eastAsia"/>
                    <w:bCs/>
                  </w:rPr>
                </w:rPrChange>
              </w:rPr>
              <w:t>卷</w:t>
            </w:r>
          </w:p>
        </w:tc>
        <w:tc>
          <w:tcPr>
            <w:tcW w:w="1691" w:type="dxa"/>
            <w:tcPrChange w:id="743" w:author="冰琪凌咖啡" w:date="2023-07-04T15:58:00Z">
              <w:tcPr>
                <w:tcW w:w="2318" w:type="dxa"/>
              </w:tcPr>
            </w:tcPrChange>
          </w:tcPr>
          <w:p>
            <w:pPr>
              <w:rPr>
                <w:rFonts w:ascii="宋体" w:hAnsi="宋体" w:eastAsia="宋体" w:cs="宋体"/>
                <w:bCs/>
                <w:sz w:val="24"/>
                <w:szCs w:val="24"/>
                <w:rPrChange w:id="744"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745"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746" w:author="冰琪凌咖啡" w:date="2023-07-04T15:58:00Z">
              <w:tcPr>
                <w:tcW w:w="534" w:type="dxa"/>
              </w:tcPr>
            </w:tcPrChange>
          </w:tcPr>
          <w:p>
            <w:pPr>
              <w:rPr>
                <w:rFonts w:ascii="宋体" w:hAnsi="宋体" w:eastAsia="宋体" w:cs="宋体"/>
                <w:bCs/>
                <w:sz w:val="24"/>
                <w:szCs w:val="24"/>
                <w:rPrChange w:id="747" w:author="冰琪凌咖啡" w:date="2023-07-04T15:56:00Z">
                  <w:rPr>
                    <w:bCs/>
                  </w:rPr>
                </w:rPrChange>
              </w:rPr>
            </w:pPr>
            <w:r>
              <w:rPr>
                <w:rFonts w:ascii="宋体" w:hAnsi="宋体" w:eastAsia="宋体" w:cs="宋体"/>
                <w:bCs/>
                <w:sz w:val="24"/>
                <w:szCs w:val="24"/>
                <w:rPrChange w:id="748" w:author="冰琪凌咖啡" w:date="2023-07-04T15:56:00Z">
                  <w:rPr>
                    <w:bCs/>
                  </w:rPr>
                </w:rPrChange>
              </w:rPr>
              <w:t>7</w:t>
            </w:r>
          </w:p>
        </w:tc>
        <w:tc>
          <w:tcPr>
            <w:tcW w:w="1900" w:type="dxa"/>
            <w:tcPrChange w:id="749" w:author="冰琪凌咖啡" w:date="2023-07-04T15:58:00Z">
              <w:tcPr>
                <w:tcW w:w="1134" w:type="dxa"/>
              </w:tcPr>
            </w:tcPrChange>
          </w:tcPr>
          <w:p>
            <w:pPr>
              <w:rPr>
                <w:rFonts w:ascii="宋体" w:hAnsi="宋体" w:eastAsia="宋体" w:cs="宋体"/>
                <w:bCs/>
                <w:sz w:val="24"/>
                <w:szCs w:val="24"/>
                <w:rPrChange w:id="750" w:author="冰琪凌咖啡" w:date="2023-07-04T15:56:00Z">
                  <w:rPr>
                    <w:bCs/>
                  </w:rPr>
                </w:rPrChange>
              </w:rPr>
            </w:pPr>
            <w:r>
              <w:rPr>
                <w:rFonts w:hint="eastAsia" w:ascii="宋体" w:hAnsi="宋体" w:eastAsia="宋体" w:cs="宋体"/>
                <w:bCs/>
                <w:sz w:val="24"/>
                <w:szCs w:val="24"/>
                <w:rPrChange w:id="751" w:author="冰琪凌咖啡" w:date="2023-07-04T15:56:00Z">
                  <w:rPr>
                    <w:rFonts w:hint="eastAsia"/>
                    <w:bCs/>
                  </w:rPr>
                </w:rPrChange>
              </w:rPr>
              <w:t>PVC胶水</w:t>
            </w:r>
          </w:p>
        </w:tc>
        <w:tc>
          <w:tcPr>
            <w:tcW w:w="1512" w:type="dxa"/>
            <w:tcPrChange w:id="752" w:author="冰琪凌咖啡" w:date="2023-07-04T15:58:00Z">
              <w:tcPr>
                <w:tcW w:w="708" w:type="dxa"/>
              </w:tcPr>
            </w:tcPrChange>
          </w:tcPr>
          <w:p>
            <w:pPr>
              <w:rPr>
                <w:rFonts w:ascii="宋体" w:hAnsi="宋体" w:eastAsia="宋体" w:cs="宋体"/>
                <w:bCs/>
                <w:sz w:val="24"/>
                <w:szCs w:val="24"/>
                <w:rPrChange w:id="753" w:author="冰琪凌咖啡" w:date="2023-07-04T15:56:00Z">
                  <w:rPr>
                    <w:bCs/>
                  </w:rPr>
                </w:rPrChange>
              </w:rPr>
            </w:pPr>
          </w:p>
        </w:tc>
        <w:tc>
          <w:tcPr>
            <w:tcW w:w="1688" w:type="dxa"/>
            <w:tcPrChange w:id="754" w:author="冰琪凌咖啡" w:date="2023-07-04T15:58:00Z">
              <w:tcPr>
                <w:tcW w:w="1843" w:type="dxa"/>
              </w:tcPr>
            </w:tcPrChange>
          </w:tcPr>
          <w:p>
            <w:pPr>
              <w:rPr>
                <w:rFonts w:ascii="宋体" w:hAnsi="宋体" w:eastAsia="宋体" w:cs="宋体"/>
                <w:bCs/>
                <w:sz w:val="24"/>
                <w:szCs w:val="24"/>
                <w:rPrChange w:id="755" w:author="冰琪凌咖啡" w:date="2023-07-04T15:56:00Z">
                  <w:rPr>
                    <w:bCs/>
                  </w:rPr>
                </w:rPrChange>
              </w:rPr>
            </w:pPr>
            <w:r>
              <w:rPr>
                <w:rFonts w:hint="eastAsia" w:ascii="宋体" w:hAnsi="宋体" w:eastAsia="宋体" w:cs="宋体"/>
                <w:bCs/>
                <w:sz w:val="24"/>
                <w:szCs w:val="24"/>
                <w:rPrChange w:id="756" w:author="冰琪凌咖啡" w:date="2023-07-04T15:56:00Z">
                  <w:rPr>
                    <w:rFonts w:hint="eastAsia"/>
                    <w:bCs/>
                  </w:rPr>
                </w:rPrChange>
              </w:rPr>
              <w:t>250克</w:t>
            </w:r>
          </w:p>
        </w:tc>
        <w:tc>
          <w:tcPr>
            <w:tcW w:w="987" w:type="dxa"/>
            <w:tcPrChange w:id="757" w:author="冰琪凌咖啡" w:date="2023-07-04T15:58:00Z">
              <w:tcPr>
                <w:tcW w:w="1985" w:type="dxa"/>
              </w:tcPr>
            </w:tcPrChange>
          </w:tcPr>
          <w:p>
            <w:pPr>
              <w:rPr>
                <w:rFonts w:ascii="宋体" w:hAnsi="宋体" w:eastAsia="宋体" w:cs="宋体"/>
                <w:bCs/>
                <w:sz w:val="24"/>
                <w:szCs w:val="24"/>
                <w:rPrChange w:id="758" w:author="冰琪凌咖啡" w:date="2023-07-04T15:56:00Z">
                  <w:rPr>
                    <w:bCs/>
                  </w:rPr>
                </w:rPrChange>
              </w:rPr>
            </w:pPr>
            <w:r>
              <w:rPr>
                <w:rFonts w:hint="eastAsia" w:ascii="宋体" w:hAnsi="宋体" w:eastAsia="宋体" w:cs="宋体"/>
                <w:bCs/>
                <w:sz w:val="24"/>
                <w:szCs w:val="24"/>
                <w:rPrChange w:id="759" w:author="冰琪凌咖啡" w:date="2023-07-04T15:56:00Z">
                  <w:rPr>
                    <w:rFonts w:hint="eastAsia"/>
                    <w:bCs/>
                  </w:rPr>
                </w:rPrChange>
              </w:rPr>
              <w:t>支</w:t>
            </w:r>
          </w:p>
        </w:tc>
        <w:tc>
          <w:tcPr>
            <w:tcW w:w="1691" w:type="dxa"/>
            <w:tcPrChange w:id="760" w:author="冰琪凌咖啡" w:date="2023-07-04T15:58:00Z">
              <w:tcPr>
                <w:tcW w:w="2318" w:type="dxa"/>
              </w:tcPr>
            </w:tcPrChange>
          </w:tcPr>
          <w:p>
            <w:pPr>
              <w:rPr>
                <w:rFonts w:ascii="宋体" w:hAnsi="宋体" w:eastAsia="宋体" w:cs="宋体"/>
                <w:bCs/>
                <w:sz w:val="24"/>
                <w:szCs w:val="24"/>
                <w:rPrChange w:id="761"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762"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763" w:author="冰琪凌咖啡" w:date="2023-07-04T15:58:00Z">
              <w:tcPr>
                <w:tcW w:w="534" w:type="dxa"/>
              </w:tcPr>
            </w:tcPrChange>
          </w:tcPr>
          <w:p>
            <w:pPr>
              <w:rPr>
                <w:rFonts w:ascii="宋体" w:hAnsi="宋体" w:eastAsia="宋体" w:cs="宋体"/>
                <w:bCs/>
                <w:sz w:val="24"/>
                <w:szCs w:val="24"/>
                <w:rPrChange w:id="764" w:author="冰琪凌咖啡" w:date="2023-07-04T15:56:00Z">
                  <w:rPr>
                    <w:bCs/>
                  </w:rPr>
                </w:rPrChange>
              </w:rPr>
            </w:pPr>
            <w:r>
              <w:rPr>
                <w:rFonts w:ascii="宋体" w:hAnsi="宋体" w:eastAsia="宋体" w:cs="宋体"/>
                <w:bCs/>
                <w:sz w:val="24"/>
                <w:szCs w:val="24"/>
                <w:rPrChange w:id="765" w:author="冰琪凌咖啡" w:date="2023-07-04T15:56:00Z">
                  <w:rPr>
                    <w:bCs/>
                  </w:rPr>
                </w:rPrChange>
              </w:rPr>
              <w:t>8</w:t>
            </w:r>
          </w:p>
        </w:tc>
        <w:tc>
          <w:tcPr>
            <w:tcW w:w="1900" w:type="dxa"/>
            <w:tcPrChange w:id="766" w:author="冰琪凌咖啡" w:date="2023-07-04T15:58:00Z">
              <w:tcPr>
                <w:tcW w:w="1134" w:type="dxa"/>
              </w:tcPr>
            </w:tcPrChange>
          </w:tcPr>
          <w:p>
            <w:pPr>
              <w:rPr>
                <w:rFonts w:ascii="宋体" w:hAnsi="宋体" w:eastAsia="宋体" w:cs="宋体"/>
                <w:bCs/>
                <w:sz w:val="24"/>
                <w:szCs w:val="24"/>
                <w:rPrChange w:id="767" w:author="冰琪凌咖啡" w:date="2023-07-04T15:56:00Z">
                  <w:rPr>
                    <w:bCs/>
                  </w:rPr>
                </w:rPrChange>
              </w:rPr>
            </w:pPr>
            <w:r>
              <w:rPr>
                <w:rFonts w:hint="eastAsia" w:ascii="宋体" w:hAnsi="宋体" w:eastAsia="宋体" w:cs="宋体"/>
                <w:bCs/>
                <w:sz w:val="24"/>
                <w:szCs w:val="24"/>
                <w:rPrChange w:id="768" w:author="冰琪凌咖啡" w:date="2023-07-04T15:56:00Z">
                  <w:rPr>
                    <w:rFonts w:hint="eastAsia"/>
                    <w:bCs/>
                  </w:rPr>
                </w:rPrChange>
              </w:rPr>
              <w:t>漏电保护空开</w:t>
            </w:r>
          </w:p>
        </w:tc>
        <w:tc>
          <w:tcPr>
            <w:tcW w:w="1512" w:type="dxa"/>
            <w:tcPrChange w:id="769" w:author="冰琪凌咖啡" w:date="2023-07-04T15:58:00Z">
              <w:tcPr>
                <w:tcW w:w="708" w:type="dxa"/>
              </w:tcPr>
            </w:tcPrChange>
          </w:tcPr>
          <w:p>
            <w:pPr>
              <w:rPr>
                <w:rFonts w:ascii="宋体" w:hAnsi="宋体" w:eastAsia="宋体" w:cs="宋体"/>
                <w:bCs/>
                <w:sz w:val="24"/>
                <w:szCs w:val="24"/>
                <w:rPrChange w:id="770" w:author="冰琪凌咖啡" w:date="2023-07-04T15:56:00Z">
                  <w:rPr>
                    <w:bCs/>
                  </w:rPr>
                </w:rPrChange>
              </w:rPr>
            </w:pPr>
            <w:r>
              <w:rPr>
                <w:rFonts w:hint="eastAsia" w:ascii="宋体" w:hAnsi="宋体" w:eastAsia="宋体" w:cs="宋体"/>
                <w:bCs/>
                <w:sz w:val="24"/>
                <w:szCs w:val="24"/>
                <w:rPrChange w:id="771" w:author="冰琪凌咖啡" w:date="2023-07-04T15:56:00Z">
                  <w:rPr>
                    <w:rFonts w:hint="eastAsia"/>
                    <w:bCs/>
                  </w:rPr>
                </w:rPrChange>
              </w:rPr>
              <w:t>正泰</w:t>
            </w:r>
          </w:p>
        </w:tc>
        <w:tc>
          <w:tcPr>
            <w:tcW w:w="1688" w:type="dxa"/>
            <w:tcPrChange w:id="772" w:author="冰琪凌咖啡" w:date="2023-07-04T15:58:00Z">
              <w:tcPr>
                <w:tcW w:w="1843" w:type="dxa"/>
              </w:tcPr>
            </w:tcPrChange>
          </w:tcPr>
          <w:p>
            <w:pPr>
              <w:rPr>
                <w:rFonts w:ascii="宋体" w:hAnsi="宋体" w:eastAsia="宋体" w:cs="宋体"/>
                <w:bCs/>
                <w:sz w:val="24"/>
                <w:szCs w:val="24"/>
                <w:rPrChange w:id="773" w:author="冰琪凌咖啡" w:date="2023-07-04T15:56:00Z">
                  <w:rPr>
                    <w:bCs/>
                  </w:rPr>
                </w:rPrChange>
              </w:rPr>
            </w:pPr>
            <w:r>
              <w:rPr>
                <w:rFonts w:ascii="宋体" w:hAnsi="宋体" w:eastAsia="宋体" w:cs="宋体"/>
                <w:bCs/>
                <w:sz w:val="24"/>
                <w:szCs w:val="24"/>
                <w:rPrChange w:id="774" w:author="冰琪凌咖啡" w:date="2023-07-04T15:56:00Z">
                  <w:rPr>
                    <w:bCs/>
                  </w:rPr>
                </w:rPrChange>
              </w:rPr>
              <w:t>3P*32A</w:t>
            </w:r>
          </w:p>
        </w:tc>
        <w:tc>
          <w:tcPr>
            <w:tcW w:w="987" w:type="dxa"/>
            <w:tcPrChange w:id="775" w:author="冰琪凌咖啡" w:date="2023-07-04T15:58:00Z">
              <w:tcPr>
                <w:tcW w:w="1985" w:type="dxa"/>
              </w:tcPr>
            </w:tcPrChange>
          </w:tcPr>
          <w:p>
            <w:pPr>
              <w:rPr>
                <w:rFonts w:ascii="宋体" w:hAnsi="宋体" w:eastAsia="宋体" w:cs="宋体"/>
                <w:bCs/>
                <w:sz w:val="24"/>
                <w:szCs w:val="24"/>
                <w:rPrChange w:id="776" w:author="冰琪凌咖啡" w:date="2023-07-04T15:56:00Z">
                  <w:rPr>
                    <w:bCs/>
                  </w:rPr>
                </w:rPrChange>
              </w:rPr>
            </w:pPr>
            <w:r>
              <w:rPr>
                <w:rFonts w:hint="eastAsia" w:ascii="宋体" w:hAnsi="宋体" w:eastAsia="宋体" w:cs="宋体"/>
                <w:bCs/>
                <w:sz w:val="24"/>
                <w:szCs w:val="24"/>
                <w:rPrChange w:id="777" w:author="冰琪凌咖啡" w:date="2023-07-04T15:56:00Z">
                  <w:rPr>
                    <w:rFonts w:hint="eastAsia"/>
                    <w:bCs/>
                  </w:rPr>
                </w:rPrChange>
              </w:rPr>
              <w:t>个</w:t>
            </w:r>
          </w:p>
        </w:tc>
        <w:tc>
          <w:tcPr>
            <w:tcW w:w="1691" w:type="dxa"/>
            <w:tcPrChange w:id="778" w:author="冰琪凌咖啡" w:date="2023-07-04T15:58:00Z">
              <w:tcPr>
                <w:tcW w:w="2318" w:type="dxa"/>
              </w:tcPr>
            </w:tcPrChange>
          </w:tcPr>
          <w:p>
            <w:pPr>
              <w:rPr>
                <w:rFonts w:ascii="宋体" w:hAnsi="宋体" w:eastAsia="宋体" w:cs="宋体"/>
                <w:bCs/>
                <w:sz w:val="24"/>
                <w:szCs w:val="24"/>
                <w:rPrChange w:id="779"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780"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781" w:author="冰琪凌咖啡" w:date="2023-07-04T15:58:00Z">
              <w:tcPr>
                <w:tcW w:w="534" w:type="dxa"/>
              </w:tcPr>
            </w:tcPrChange>
          </w:tcPr>
          <w:p>
            <w:pPr>
              <w:rPr>
                <w:rFonts w:ascii="宋体" w:hAnsi="宋体" w:eastAsia="宋体" w:cs="宋体"/>
                <w:bCs/>
                <w:sz w:val="24"/>
                <w:szCs w:val="24"/>
                <w:rPrChange w:id="782" w:author="冰琪凌咖啡" w:date="2023-07-04T15:56:00Z">
                  <w:rPr>
                    <w:bCs/>
                  </w:rPr>
                </w:rPrChange>
              </w:rPr>
            </w:pPr>
            <w:r>
              <w:rPr>
                <w:rFonts w:ascii="宋体" w:hAnsi="宋体" w:eastAsia="宋体" w:cs="宋体"/>
                <w:bCs/>
                <w:sz w:val="24"/>
                <w:szCs w:val="24"/>
                <w:rPrChange w:id="783" w:author="冰琪凌咖啡" w:date="2023-07-04T15:56:00Z">
                  <w:rPr>
                    <w:bCs/>
                  </w:rPr>
                </w:rPrChange>
              </w:rPr>
              <w:t>9</w:t>
            </w:r>
          </w:p>
        </w:tc>
        <w:tc>
          <w:tcPr>
            <w:tcW w:w="1900" w:type="dxa"/>
            <w:tcPrChange w:id="784" w:author="冰琪凌咖啡" w:date="2023-07-04T15:58:00Z">
              <w:tcPr>
                <w:tcW w:w="1134" w:type="dxa"/>
              </w:tcPr>
            </w:tcPrChange>
          </w:tcPr>
          <w:p>
            <w:pPr>
              <w:rPr>
                <w:rFonts w:ascii="宋体" w:hAnsi="宋体" w:eastAsia="宋体" w:cs="宋体"/>
                <w:bCs/>
                <w:sz w:val="24"/>
                <w:szCs w:val="24"/>
                <w:rPrChange w:id="785" w:author="冰琪凌咖啡" w:date="2023-07-04T15:56:00Z">
                  <w:rPr>
                    <w:bCs/>
                  </w:rPr>
                </w:rPrChange>
              </w:rPr>
            </w:pPr>
            <w:r>
              <w:rPr>
                <w:rFonts w:hint="eastAsia" w:ascii="宋体" w:hAnsi="宋体" w:eastAsia="宋体" w:cs="宋体"/>
                <w:bCs/>
                <w:sz w:val="24"/>
                <w:szCs w:val="24"/>
                <w:rPrChange w:id="786" w:author="冰琪凌咖啡" w:date="2023-07-04T15:56:00Z">
                  <w:rPr>
                    <w:rFonts w:hint="eastAsia"/>
                    <w:bCs/>
                  </w:rPr>
                </w:rPrChange>
              </w:rPr>
              <w:t>漏电保护空开</w:t>
            </w:r>
          </w:p>
        </w:tc>
        <w:tc>
          <w:tcPr>
            <w:tcW w:w="1512" w:type="dxa"/>
            <w:tcPrChange w:id="787" w:author="冰琪凌咖啡" w:date="2023-07-04T15:58:00Z">
              <w:tcPr>
                <w:tcW w:w="708" w:type="dxa"/>
              </w:tcPr>
            </w:tcPrChange>
          </w:tcPr>
          <w:p>
            <w:pPr>
              <w:rPr>
                <w:rFonts w:ascii="宋体" w:hAnsi="宋体" w:eastAsia="宋体" w:cs="宋体"/>
                <w:bCs/>
                <w:sz w:val="24"/>
                <w:szCs w:val="24"/>
                <w:rPrChange w:id="788" w:author="冰琪凌咖啡" w:date="2023-07-04T15:56:00Z">
                  <w:rPr>
                    <w:bCs/>
                  </w:rPr>
                </w:rPrChange>
              </w:rPr>
            </w:pPr>
            <w:r>
              <w:rPr>
                <w:rFonts w:hint="eastAsia" w:ascii="宋体" w:hAnsi="宋体" w:eastAsia="宋体" w:cs="宋体"/>
                <w:bCs/>
                <w:sz w:val="24"/>
                <w:szCs w:val="24"/>
                <w:rPrChange w:id="789" w:author="冰琪凌咖啡" w:date="2023-07-04T15:56:00Z">
                  <w:rPr>
                    <w:rFonts w:hint="eastAsia"/>
                    <w:bCs/>
                  </w:rPr>
                </w:rPrChange>
              </w:rPr>
              <w:t>正泰</w:t>
            </w:r>
          </w:p>
        </w:tc>
        <w:tc>
          <w:tcPr>
            <w:tcW w:w="1688" w:type="dxa"/>
            <w:tcPrChange w:id="790" w:author="冰琪凌咖啡" w:date="2023-07-04T15:58:00Z">
              <w:tcPr>
                <w:tcW w:w="1843" w:type="dxa"/>
              </w:tcPr>
            </w:tcPrChange>
          </w:tcPr>
          <w:p>
            <w:pPr>
              <w:rPr>
                <w:rFonts w:ascii="宋体" w:hAnsi="宋体" w:eastAsia="宋体" w:cs="宋体"/>
                <w:bCs/>
                <w:sz w:val="24"/>
                <w:szCs w:val="24"/>
                <w:rPrChange w:id="791" w:author="冰琪凌咖啡" w:date="2023-07-04T15:56:00Z">
                  <w:rPr>
                    <w:bCs/>
                  </w:rPr>
                </w:rPrChange>
              </w:rPr>
            </w:pPr>
            <w:r>
              <w:rPr>
                <w:rFonts w:ascii="宋体" w:hAnsi="宋体" w:eastAsia="宋体" w:cs="宋体"/>
                <w:bCs/>
                <w:sz w:val="24"/>
                <w:szCs w:val="24"/>
                <w:rPrChange w:id="792" w:author="冰琪凌咖啡" w:date="2023-07-04T15:56:00Z">
                  <w:rPr>
                    <w:bCs/>
                  </w:rPr>
                </w:rPrChange>
              </w:rPr>
              <w:t>2P*63A</w:t>
            </w:r>
          </w:p>
        </w:tc>
        <w:tc>
          <w:tcPr>
            <w:tcW w:w="987" w:type="dxa"/>
            <w:tcPrChange w:id="793" w:author="冰琪凌咖啡" w:date="2023-07-04T15:58:00Z">
              <w:tcPr>
                <w:tcW w:w="1985" w:type="dxa"/>
              </w:tcPr>
            </w:tcPrChange>
          </w:tcPr>
          <w:p>
            <w:pPr>
              <w:rPr>
                <w:rFonts w:ascii="宋体" w:hAnsi="宋体" w:eastAsia="宋体" w:cs="宋体"/>
                <w:bCs/>
                <w:sz w:val="24"/>
                <w:szCs w:val="24"/>
                <w:rPrChange w:id="794" w:author="冰琪凌咖啡" w:date="2023-07-04T15:56:00Z">
                  <w:rPr>
                    <w:bCs/>
                  </w:rPr>
                </w:rPrChange>
              </w:rPr>
            </w:pPr>
            <w:r>
              <w:rPr>
                <w:rFonts w:hint="eastAsia" w:ascii="宋体" w:hAnsi="宋体" w:eastAsia="宋体" w:cs="宋体"/>
                <w:bCs/>
                <w:sz w:val="24"/>
                <w:szCs w:val="24"/>
                <w:rPrChange w:id="795" w:author="冰琪凌咖啡" w:date="2023-07-04T15:56:00Z">
                  <w:rPr>
                    <w:rFonts w:hint="eastAsia"/>
                    <w:bCs/>
                  </w:rPr>
                </w:rPrChange>
              </w:rPr>
              <w:t>个</w:t>
            </w:r>
          </w:p>
        </w:tc>
        <w:tc>
          <w:tcPr>
            <w:tcW w:w="1691" w:type="dxa"/>
            <w:tcPrChange w:id="796" w:author="冰琪凌咖啡" w:date="2023-07-04T15:58:00Z">
              <w:tcPr>
                <w:tcW w:w="2318" w:type="dxa"/>
              </w:tcPr>
            </w:tcPrChange>
          </w:tcPr>
          <w:p>
            <w:pPr>
              <w:rPr>
                <w:rFonts w:ascii="宋体" w:hAnsi="宋体" w:eastAsia="宋体" w:cs="宋体"/>
                <w:bCs/>
                <w:sz w:val="24"/>
                <w:szCs w:val="24"/>
                <w:rPrChange w:id="797"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798"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799" w:author="冰琪凌咖啡" w:date="2023-07-04T15:58:00Z">
              <w:tcPr>
                <w:tcW w:w="534" w:type="dxa"/>
              </w:tcPr>
            </w:tcPrChange>
          </w:tcPr>
          <w:p>
            <w:pPr>
              <w:rPr>
                <w:rFonts w:ascii="宋体" w:hAnsi="宋体" w:eastAsia="宋体" w:cs="宋体"/>
                <w:bCs/>
                <w:sz w:val="24"/>
                <w:szCs w:val="24"/>
                <w:rPrChange w:id="800" w:author="冰琪凌咖啡" w:date="2023-07-04T15:56:00Z">
                  <w:rPr>
                    <w:bCs/>
                  </w:rPr>
                </w:rPrChange>
              </w:rPr>
            </w:pPr>
            <w:r>
              <w:rPr>
                <w:rFonts w:ascii="宋体" w:hAnsi="宋体" w:eastAsia="宋体" w:cs="宋体"/>
                <w:bCs/>
                <w:sz w:val="24"/>
                <w:szCs w:val="24"/>
                <w:rPrChange w:id="801" w:author="冰琪凌咖啡" w:date="2023-07-04T15:56:00Z">
                  <w:rPr>
                    <w:bCs/>
                  </w:rPr>
                </w:rPrChange>
              </w:rPr>
              <w:t>10</w:t>
            </w:r>
          </w:p>
        </w:tc>
        <w:tc>
          <w:tcPr>
            <w:tcW w:w="1900" w:type="dxa"/>
            <w:tcPrChange w:id="802" w:author="冰琪凌咖啡" w:date="2023-07-04T15:58:00Z">
              <w:tcPr>
                <w:tcW w:w="1134" w:type="dxa"/>
              </w:tcPr>
            </w:tcPrChange>
          </w:tcPr>
          <w:p>
            <w:pPr>
              <w:rPr>
                <w:rFonts w:ascii="宋体" w:hAnsi="宋体" w:eastAsia="宋体" w:cs="宋体"/>
                <w:bCs/>
                <w:sz w:val="24"/>
                <w:szCs w:val="24"/>
                <w:rPrChange w:id="803" w:author="冰琪凌咖啡" w:date="2023-07-04T15:56:00Z">
                  <w:rPr>
                    <w:bCs/>
                  </w:rPr>
                </w:rPrChange>
              </w:rPr>
            </w:pPr>
            <w:r>
              <w:rPr>
                <w:rFonts w:hint="eastAsia" w:ascii="宋体" w:hAnsi="宋体" w:eastAsia="宋体" w:cs="宋体"/>
                <w:bCs/>
                <w:sz w:val="24"/>
                <w:szCs w:val="24"/>
                <w:rPrChange w:id="804" w:author="冰琪凌咖啡" w:date="2023-07-04T15:56:00Z">
                  <w:rPr>
                    <w:rFonts w:hint="eastAsia"/>
                    <w:bCs/>
                  </w:rPr>
                </w:rPrChange>
              </w:rPr>
              <w:t>漏电保护空开</w:t>
            </w:r>
          </w:p>
        </w:tc>
        <w:tc>
          <w:tcPr>
            <w:tcW w:w="1512" w:type="dxa"/>
            <w:tcPrChange w:id="805" w:author="冰琪凌咖啡" w:date="2023-07-04T15:58:00Z">
              <w:tcPr>
                <w:tcW w:w="708" w:type="dxa"/>
              </w:tcPr>
            </w:tcPrChange>
          </w:tcPr>
          <w:p>
            <w:pPr>
              <w:rPr>
                <w:rFonts w:ascii="宋体" w:hAnsi="宋体" w:eastAsia="宋体" w:cs="宋体"/>
                <w:bCs/>
                <w:sz w:val="24"/>
                <w:szCs w:val="24"/>
                <w:rPrChange w:id="806" w:author="冰琪凌咖啡" w:date="2023-07-04T15:56:00Z">
                  <w:rPr>
                    <w:bCs/>
                  </w:rPr>
                </w:rPrChange>
              </w:rPr>
            </w:pPr>
            <w:r>
              <w:rPr>
                <w:rFonts w:hint="eastAsia" w:ascii="宋体" w:hAnsi="宋体" w:eastAsia="宋体" w:cs="宋体"/>
                <w:bCs/>
                <w:sz w:val="24"/>
                <w:szCs w:val="24"/>
                <w:rPrChange w:id="807" w:author="冰琪凌咖啡" w:date="2023-07-04T15:56:00Z">
                  <w:rPr>
                    <w:rFonts w:hint="eastAsia"/>
                    <w:bCs/>
                  </w:rPr>
                </w:rPrChange>
              </w:rPr>
              <w:t>正泰</w:t>
            </w:r>
          </w:p>
        </w:tc>
        <w:tc>
          <w:tcPr>
            <w:tcW w:w="1688" w:type="dxa"/>
            <w:tcPrChange w:id="808" w:author="冰琪凌咖啡" w:date="2023-07-04T15:58:00Z">
              <w:tcPr>
                <w:tcW w:w="1843" w:type="dxa"/>
              </w:tcPr>
            </w:tcPrChange>
          </w:tcPr>
          <w:p>
            <w:pPr>
              <w:rPr>
                <w:rFonts w:ascii="宋体" w:hAnsi="宋体" w:eastAsia="宋体" w:cs="宋体"/>
                <w:bCs/>
                <w:sz w:val="24"/>
                <w:szCs w:val="24"/>
                <w:rPrChange w:id="809" w:author="冰琪凌咖啡" w:date="2023-07-04T15:56:00Z">
                  <w:rPr>
                    <w:bCs/>
                  </w:rPr>
                </w:rPrChange>
              </w:rPr>
            </w:pPr>
            <w:r>
              <w:rPr>
                <w:rFonts w:ascii="宋体" w:hAnsi="宋体" w:eastAsia="宋体" w:cs="宋体"/>
                <w:bCs/>
                <w:sz w:val="24"/>
                <w:szCs w:val="24"/>
                <w:rPrChange w:id="810" w:author="冰琪凌咖啡" w:date="2023-07-04T15:56:00Z">
                  <w:rPr>
                    <w:bCs/>
                  </w:rPr>
                </w:rPrChange>
              </w:rPr>
              <w:t>1P*32A</w:t>
            </w:r>
          </w:p>
        </w:tc>
        <w:tc>
          <w:tcPr>
            <w:tcW w:w="987" w:type="dxa"/>
            <w:tcPrChange w:id="811" w:author="冰琪凌咖啡" w:date="2023-07-04T15:58:00Z">
              <w:tcPr>
                <w:tcW w:w="1985" w:type="dxa"/>
              </w:tcPr>
            </w:tcPrChange>
          </w:tcPr>
          <w:p>
            <w:pPr>
              <w:rPr>
                <w:rFonts w:ascii="宋体" w:hAnsi="宋体" w:eastAsia="宋体" w:cs="宋体"/>
                <w:bCs/>
                <w:sz w:val="24"/>
                <w:szCs w:val="24"/>
                <w:rPrChange w:id="812" w:author="冰琪凌咖啡" w:date="2023-07-04T15:56:00Z">
                  <w:rPr>
                    <w:bCs/>
                  </w:rPr>
                </w:rPrChange>
              </w:rPr>
            </w:pPr>
            <w:r>
              <w:rPr>
                <w:rFonts w:hint="eastAsia" w:ascii="宋体" w:hAnsi="宋体" w:eastAsia="宋体" w:cs="宋体"/>
                <w:bCs/>
                <w:sz w:val="24"/>
                <w:szCs w:val="24"/>
                <w:rPrChange w:id="813" w:author="冰琪凌咖啡" w:date="2023-07-04T15:56:00Z">
                  <w:rPr>
                    <w:rFonts w:hint="eastAsia"/>
                    <w:bCs/>
                  </w:rPr>
                </w:rPrChange>
              </w:rPr>
              <w:t>个</w:t>
            </w:r>
          </w:p>
        </w:tc>
        <w:tc>
          <w:tcPr>
            <w:tcW w:w="1691" w:type="dxa"/>
            <w:tcPrChange w:id="814" w:author="冰琪凌咖啡" w:date="2023-07-04T15:58:00Z">
              <w:tcPr>
                <w:tcW w:w="2318" w:type="dxa"/>
              </w:tcPr>
            </w:tcPrChange>
          </w:tcPr>
          <w:p>
            <w:pPr>
              <w:rPr>
                <w:rFonts w:ascii="宋体" w:hAnsi="宋体" w:eastAsia="宋体" w:cs="宋体"/>
                <w:bCs/>
                <w:sz w:val="24"/>
                <w:szCs w:val="24"/>
                <w:rPrChange w:id="815"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816"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817" w:author="冰琪凌咖啡" w:date="2023-07-04T15:58:00Z">
              <w:tcPr>
                <w:tcW w:w="534" w:type="dxa"/>
              </w:tcPr>
            </w:tcPrChange>
          </w:tcPr>
          <w:p>
            <w:pPr>
              <w:rPr>
                <w:rFonts w:ascii="宋体" w:hAnsi="宋体" w:eastAsia="宋体" w:cs="宋体"/>
                <w:bCs/>
                <w:sz w:val="24"/>
                <w:szCs w:val="24"/>
                <w:rPrChange w:id="818" w:author="冰琪凌咖啡" w:date="2023-07-04T15:56:00Z">
                  <w:rPr>
                    <w:bCs/>
                  </w:rPr>
                </w:rPrChange>
              </w:rPr>
            </w:pPr>
            <w:r>
              <w:rPr>
                <w:rFonts w:ascii="宋体" w:hAnsi="宋体" w:eastAsia="宋体" w:cs="宋体"/>
                <w:bCs/>
                <w:sz w:val="24"/>
                <w:szCs w:val="24"/>
                <w:rPrChange w:id="819" w:author="冰琪凌咖啡" w:date="2023-07-04T15:56:00Z">
                  <w:rPr>
                    <w:bCs/>
                  </w:rPr>
                </w:rPrChange>
              </w:rPr>
              <w:t>11</w:t>
            </w:r>
          </w:p>
        </w:tc>
        <w:tc>
          <w:tcPr>
            <w:tcW w:w="1900" w:type="dxa"/>
            <w:tcPrChange w:id="820" w:author="冰琪凌咖啡" w:date="2023-07-04T15:58:00Z">
              <w:tcPr>
                <w:tcW w:w="1134" w:type="dxa"/>
              </w:tcPr>
            </w:tcPrChange>
          </w:tcPr>
          <w:p>
            <w:pPr>
              <w:rPr>
                <w:rFonts w:ascii="宋体" w:hAnsi="宋体" w:eastAsia="宋体" w:cs="宋体"/>
                <w:bCs/>
                <w:sz w:val="24"/>
                <w:szCs w:val="24"/>
                <w:rPrChange w:id="821" w:author="冰琪凌咖啡" w:date="2023-07-04T15:56:00Z">
                  <w:rPr>
                    <w:bCs/>
                  </w:rPr>
                </w:rPrChange>
              </w:rPr>
            </w:pPr>
            <w:r>
              <w:rPr>
                <w:rFonts w:hint="eastAsia" w:ascii="宋体" w:hAnsi="宋体" w:eastAsia="宋体" w:cs="宋体"/>
                <w:bCs/>
                <w:sz w:val="24"/>
                <w:szCs w:val="24"/>
                <w:rPrChange w:id="822" w:author="冰琪凌咖啡" w:date="2023-07-04T15:56:00Z">
                  <w:rPr>
                    <w:rFonts w:hint="eastAsia"/>
                    <w:bCs/>
                  </w:rPr>
                </w:rPrChange>
              </w:rPr>
              <w:t>铜芯线</w:t>
            </w:r>
          </w:p>
        </w:tc>
        <w:tc>
          <w:tcPr>
            <w:tcW w:w="1512" w:type="dxa"/>
            <w:tcPrChange w:id="823" w:author="冰琪凌咖啡" w:date="2023-07-04T15:58:00Z">
              <w:tcPr>
                <w:tcW w:w="708" w:type="dxa"/>
              </w:tcPr>
            </w:tcPrChange>
          </w:tcPr>
          <w:p>
            <w:pPr>
              <w:rPr>
                <w:rFonts w:ascii="宋体" w:hAnsi="宋体" w:eastAsia="宋体" w:cs="宋体"/>
                <w:bCs/>
                <w:sz w:val="24"/>
                <w:szCs w:val="24"/>
                <w:rPrChange w:id="824" w:author="冰琪凌咖啡" w:date="2023-07-04T15:56:00Z">
                  <w:rPr>
                    <w:bCs/>
                  </w:rPr>
                </w:rPrChange>
              </w:rPr>
            </w:pPr>
          </w:p>
        </w:tc>
        <w:tc>
          <w:tcPr>
            <w:tcW w:w="1688" w:type="dxa"/>
            <w:tcPrChange w:id="825" w:author="冰琪凌咖啡" w:date="2023-07-04T15:58:00Z">
              <w:tcPr>
                <w:tcW w:w="1843" w:type="dxa"/>
              </w:tcPr>
            </w:tcPrChange>
          </w:tcPr>
          <w:p>
            <w:pPr>
              <w:rPr>
                <w:rFonts w:ascii="宋体" w:hAnsi="宋体" w:eastAsia="宋体" w:cs="宋体"/>
                <w:bCs/>
                <w:sz w:val="24"/>
                <w:szCs w:val="24"/>
                <w:rPrChange w:id="826" w:author="冰琪凌咖啡" w:date="2023-07-04T15:56:00Z">
                  <w:rPr>
                    <w:bCs/>
                  </w:rPr>
                </w:rPrChange>
              </w:rPr>
            </w:pPr>
            <w:r>
              <w:rPr>
                <w:rFonts w:hint="eastAsia" w:ascii="宋体" w:hAnsi="宋体" w:eastAsia="宋体" w:cs="宋体"/>
                <w:bCs/>
                <w:sz w:val="24"/>
                <w:szCs w:val="24"/>
                <w:rPrChange w:id="827" w:author="冰琪凌咖啡" w:date="2023-07-04T15:56:00Z">
                  <w:rPr>
                    <w:rFonts w:hint="eastAsia"/>
                    <w:bCs/>
                  </w:rPr>
                </w:rPrChange>
              </w:rPr>
              <w:t>1.5平方100米</w:t>
            </w:r>
          </w:p>
        </w:tc>
        <w:tc>
          <w:tcPr>
            <w:tcW w:w="987" w:type="dxa"/>
            <w:tcPrChange w:id="828" w:author="冰琪凌咖啡" w:date="2023-07-04T15:58:00Z">
              <w:tcPr>
                <w:tcW w:w="1985" w:type="dxa"/>
              </w:tcPr>
            </w:tcPrChange>
          </w:tcPr>
          <w:p>
            <w:pPr>
              <w:rPr>
                <w:rFonts w:ascii="宋体" w:hAnsi="宋体" w:eastAsia="宋体" w:cs="宋体"/>
                <w:bCs/>
                <w:sz w:val="24"/>
                <w:szCs w:val="24"/>
                <w:rPrChange w:id="829" w:author="冰琪凌咖啡" w:date="2023-07-04T15:56:00Z">
                  <w:rPr>
                    <w:bCs/>
                  </w:rPr>
                </w:rPrChange>
              </w:rPr>
            </w:pPr>
            <w:r>
              <w:rPr>
                <w:rFonts w:hint="eastAsia" w:ascii="宋体" w:hAnsi="宋体" w:eastAsia="宋体" w:cs="宋体"/>
                <w:bCs/>
                <w:sz w:val="24"/>
                <w:szCs w:val="24"/>
                <w:rPrChange w:id="830" w:author="冰琪凌咖啡" w:date="2023-07-04T15:56:00Z">
                  <w:rPr>
                    <w:rFonts w:hint="eastAsia"/>
                    <w:bCs/>
                  </w:rPr>
                </w:rPrChange>
              </w:rPr>
              <w:t>卷</w:t>
            </w:r>
          </w:p>
        </w:tc>
        <w:tc>
          <w:tcPr>
            <w:tcW w:w="1691" w:type="dxa"/>
            <w:tcPrChange w:id="831" w:author="冰琪凌咖啡" w:date="2023-07-04T15:58:00Z">
              <w:tcPr>
                <w:tcW w:w="2318" w:type="dxa"/>
              </w:tcPr>
            </w:tcPrChange>
          </w:tcPr>
          <w:p>
            <w:pPr>
              <w:rPr>
                <w:rFonts w:ascii="宋体" w:hAnsi="宋体" w:eastAsia="宋体" w:cs="宋体"/>
                <w:bCs/>
                <w:sz w:val="24"/>
                <w:szCs w:val="24"/>
                <w:rPrChange w:id="832"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833"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834" w:author="冰琪凌咖啡" w:date="2023-07-04T15:58:00Z">
              <w:tcPr>
                <w:tcW w:w="534" w:type="dxa"/>
              </w:tcPr>
            </w:tcPrChange>
          </w:tcPr>
          <w:p>
            <w:pPr>
              <w:rPr>
                <w:rFonts w:ascii="宋体" w:hAnsi="宋体" w:eastAsia="宋体" w:cs="宋体"/>
                <w:bCs/>
                <w:sz w:val="24"/>
                <w:szCs w:val="24"/>
                <w:rPrChange w:id="835" w:author="冰琪凌咖啡" w:date="2023-07-04T15:56:00Z">
                  <w:rPr>
                    <w:bCs/>
                  </w:rPr>
                </w:rPrChange>
              </w:rPr>
            </w:pPr>
            <w:r>
              <w:rPr>
                <w:rFonts w:ascii="宋体" w:hAnsi="宋体" w:eastAsia="宋体" w:cs="宋体"/>
                <w:bCs/>
                <w:sz w:val="24"/>
                <w:szCs w:val="24"/>
                <w:rPrChange w:id="836" w:author="冰琪凌咖啡" w:date="2023-07-04T15:56:00Z">
                  <w:rPr>
                    <w:bCs/>
                  </w:rPr>
                </w:rPrChange>
              </w:rPr>
              <w:t>12</w:t>
            </w:r>
          </w:p>
        </w:tc>
        <w:tc>
          <w:tcPr>
            <w:tcW w:w="1900" w:type="dxa"/>
            <w:tcPrChange w:id="837" w:author="冰琪凌咖啡" w:date="2023-07-04T15:58:00Z">
              <w:tcPr>
                <w:tcW w:w="1134" w:type="dxa"/>
              </w:tcPr>
            </w:tcPrChange>
          </w:tcPr>
          <w:p>
            <w:pPr>
              <w:rPr>
                <w:rFonts w:ascii="宋体" w:hAnsi="宋体" w:eastAsia="宋体" w:cs="宋体"/>
                <w:bCs/>
                <w:sz w:val="24"/>
                <w:szCs w:val="24"/>
                <w:rPrChange w:id="838" w:author="冰琪凌咖啡" w:date="2023-07-04T15:56:00Z">
                  <w:rPr>
                    <w:bCs/>
                  </w:rPr>
                </w:rPrChange>
              </w:rPr>
            </w:pPr>
            <w:r>
              <w:rPr>
                <w:rFonts w:hint="eastAsia" w:ascii="宋体" w:hAnsi="宋体" w:eastAsia="宋体" w:cs="宋体"/>
                <w:bCs/>
                <w:sz w:val="24"/>
                <w:szCs w:val="24"/>
                <w:rPrChange w:id="839" w:author="冰琪凌咖啡" w:date="2023-07-04T15:56:00Z">
                  <w:rPr>
                    <w:rFonts w:hint="eastAsia"/>
                    <w:bCs/>
                  </w:rPr>
                </w:rPrChange>
              </w:rPr>
              <w:t>铜芯线</w:t>
            </w:r>
          </w:p>
        </w:tc>
        <w:tc>
          <w:tcPr>
            <w:tcW w:w="1512" w:type="dxa"/>
            <w:tcPrChange w:id="840" w:author="冰琪凌咖啡" w:date="2023-07-04T15:58:00Z">
              <w:tcPr>
                <w:tcW w:w="708" w:type="dxa"/>
              </w:tcPr>
            </w:tcPrChange>
          </w:tcPr>
          <w:p>
            <w:pPr>
              <w:rPr>
                <w:rFonts w:ascii="宋体" w:hAnsi="宋体" w:eastAsia="宋体" w:cs="宋体"/>
                <w:bCs/>
                <w:sz w:val="24"/>
                <w:szCs w:val="24"/>
                <w:rPrChange w:id="841" w:author="冰琪凌咖啡" w:date="2023-07-04T15:56:00Z">
                  <w:rPr>
                    <w:bCs/>
                  </w:rPr>
                </w:rPrChange>
              </w:rPr>
            </w:pPr>
          </w:p>
        </w:tc>
        <w:tc>
          <w:tcPr>
            <w:tcW w:w="1688" w:type="dxa"/>
            <w:tcPrChange w:id="842" w:author="冰琪凌咖啡" w:date="2023-07-04T15:58:00Z">
              <w:tcPr>
                <w:tcW w:w="1843" w:type="dxa"/>
              </w:tcPr>
            </w:tcPrChange>
          </w:tcPr>
          <w:p>
            <w:pPr>
              <w:rPr>
                <w:rFonts w:ascii="宋体" w:hAnsi="宋体" w:eastAsia="宋体" w:cs="宋体"/>
                <w:bCs/>
                <w:sz w:val="24"/>
                <w:szCs w:val="24"/>
                <w:rPrChange w:id="843" w:author="冰琪凌咖啡" w:date="2023-07-04T15:56:00Z">
                  <w:rPr>
                    <w:bCs/>
                  </w:rPr>
                </w:rPrChange>
              </w:rPr>
            </w:pPr>
            <w:r>
              <w:rPr>
                <w:rFonts w:hint="eastAsia" w:ascii="宋体" w:hAnsi="宋体" w:eastAsia="宋体" w:cs="宋体"/>
                <w:bCs/>
                <w:sz w:val="24"/>
                <w:szCs w:val="24"/>
                <w:rPrChange w:id="844" w:author="冰琪凌咖啡" w:date="2023-07-04T15:56:00Z">
                  <w:rPr>
                    <w:rFonts w:hint="eastAsia"/>
                    <w:bCs/>
                  </w:rPr>
                </w:rPrChange>
              </w:rPr>
              <w:t>2平方100米</w:t>
            </w:r>
          </w:p>
        </w:tc>
        <w:tc>
          <w:tcPr>
            <w:tcW w:w="987" w:type="dxa"/>
            <w:tcPrChange w:id="845" w:author="冰琪凌咖啡" w:date="2023-07-04T15:58:00Z">
              <w:tcPr>
                <w:tcW w:w="1985" w:type="dxa"/>
              </w:tcPr>
            </w:tcPrChange>
          </w:tcPr>
          <w:p>
            <w:pPr>
              <w:rPr>
                <w:rFonts w:ascii="宋体" w:hAnsi="宋体" w:eastAsia="宋体" w:cs="宋体"/>
                <w:bCs/>
                <w:sz w:val="24"/>
                <w:szCs w:val="24"/>
                <w:rPrChange w:id="846" w:author="冰琪凌咖啡" w:date="2023-07-04T15:56:00Z">
                  <w:rPr>
                    <w:bCs/>
                  </w:rPr>
                </w:rPrChange>
              </w:rPr>
            </w:pPr>
            <w:r>
              <w:rPr>
                <w:rFonts w:hint="eastAsia" w:ascii="宋体" w:hAnsi="宋体" w:eastAsia="宋体" w:cs="宋体"/>
                <w:bCs/>
                <w:sz w:val="24"/>
                <w:szCs w:val="24"/>
                <w:rPrChange w:id="847" w:author="冰琪凌咖啡" w:date="2023-07-04T15:56:00Z">
                  <w:rPr>
                    <w:rFonts w:hint="eastAsia"/>
                    <w:bCs/>
                  </w:rPr>
                </w:rPrChange>
              </w:rPr>
              <w:t>卷</w:t>
            </w:r>
          </w:p>
        </w:tc>
        <w:tc>
          <w:tcPr>
            <w:tcW w:w="1691" w:type="dxa"/>
            <w:tcPrChange w:id="848" w:author="冰琪凌咖啡" w:date="2023-07-04T15:58:00Z">
              <w:tcPr>
                <w:tcW w:w="2318" w:type="dxa"/>
              </w:tcPr>
            </w:tcPrChange>
          </w:tcPr>
          <w:p>
            <w:pPr>
              <w:rPr>
                <w:rFonts w:ascii="宋体" w:hAnsi="宋体" w:eastAsia="宋体" w:cs="宋体"/>
                <w:bCs/>
                <w:sz w:val="24"/>
                <w:szCs w:val="24"/>
                <w:rPrChange w:id="849"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850"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851" w:author="冰琪凌咖啡" w:date="2023-07-04T15:58:00Z">
              <w:tcPr>
                <w:tcW w:w="534" w:type="dxa"/>
              </w:tcPr>
            </w:tcPrChange>
          </w:tcPr>
          <w:p>
            <w:pPr>
              <w:rPr>
                <w:rFonts w:ascii="宋体" w:hAnsi="宋体" w:eastAsia="宋体" w:cs="宋体"/>
                <w:bCs/>
                <w:sz w:val="24"/>
                <w:szCs w:val="24"/>
                <w:rPrChange w:id="852" w:author="冰琪凌咖啡" w:date="2023-07-04T15:56:00Z">
                  <w:rPr>
                    <w:bCs/>
                  </w:rPr>
                </w:rPrChange>
              </w:rPr>
            </w:pPr>
            <w:r>
              <w:rPr>
                <w:rFonts w:ascii="宋体" w:hAnsi="宋体" w:eastAsia="宋体" w:cs="宋体"/>
                <w:bCs/>
                <w:sz w:val="24"/>
                <w:szCs w:val="24"/>
                <w:rPrChange w:id="853" w:author="冰琪凌咖啡" w:date="2023-07-04T15:56:00Z">
                  <w:rPr>
                    <w:bCs/>
                  </w:rPr>
                </w:rPrChange>
              </w:rPr>
              <w:t>13</w:t>
            </w:r>
          </w:p>
        </w:tc>
        <w:tc>
          <w:tcPr>
            <w:tcW w:w="1900" w:type="dxa"/>
            <w:tcPrChange w:id="854" w:author="冰琪凌咖啡" w:date="2023-07-04T15:58:00Z">
              <w:tcPr>
                <w:tcW w:w="1134" w:type="dxa"/>
              </w:tcPr>
            </w:tcPrChange>
          </w:tcPr>
          <w:p>
            <w:pPr>
              <w:rPr>
                <w:rFonts w:ascii="宋体" w:hAnsi="宋体" w:eastAsia="宋体" w:cs="宋体"/>
                <w:bCs/>
                <w:sz w:val="24"/>
                <w:szCs w:val="24"/>
                <w:rPrChange w:id="855" w:author="冰琪凌咖啡" w:date="2023-07-04T15:56:00Z">
                  <w:rPr>
                    <w:bCs/>
                  </w:rPr>
                </w:rPrChange>
              </w:rPr>
            </w:pPr>
            <w:r>
              <w:rPr>
                <w:rFonts w:hint="eastAsia" w:ascii="宋体" w:hAnsi="宋体" w:eastAsia="宋体" w:cs="宋体"/>
                <w:bCs/>
                <w:sz w:val="24"/>
                <w:szCs w:val="24"/>
                <w:rPrChange w:id="856" w:author="冰琪凌咖啡" w:date="2023-07-04T15:56:00Z">
                  <w:rPr>
                    <w:rFonts w:hint="eastAsia"/>
                    <w:bCs/>
                  </w:rPr>
                </w:rPrChange>
              </w:rPr>
              <w:t>铜芯线</w:t>
            </w:r>
          </w:p>
        </w:tc>
        <w:tc>
          <w:tcPr>
            <w:tcW w:w="1512" w:type="dxa"/>
            <w:tcPrChange w:id="857" w:author="冰琪凌咖啡" w:date="2023-07-04T15:58:00Z">
              <w:tcPr>
                <w:tcW w:w="708" w:type="dxa"/>
              </w:tcPr>
            </w:tcPrChange>
          </w:tcPr>
          <w:p>
            <w:pPr>
              <w:rPr>
                <w:rFonts w:ascii="宋体" w:hAnsi="宋体" w:eastAsia="宋体" w:cs="宋体"/>
                <w:bCs/>
                <w:sz w:val="24"/>
                <w:szCs w:val="24"/>
                <w:rPrChange w:id="858" w:author="冰琪凌咖啡" w:date="2023-07-04T15:56:00Z">
                  <w:rPr>
                    <w:bCs/>
                  </w:rPr>
                </w:rPrChange>
              </w:rPr>
            </w:pPr>
          </w:p>
        </w:tc>
        <w:tc>
          <w:tcPr>
            <w:tcW w:w="1688" w:type="dxa"/>
            <w:tcPrChange w:id="859" w:author="冰琪凌咖啡" w:date="2023-07-04T15:58:00Z">
              <w:tcPr>
                <w:tcW w:w="1843" w:type="dxa"/>
              </w:tcPr>
            </w:tcPrChange>
          </w:tcPr>
          <w:p>
            <w:pPr>
              <w:rPr>
                <w:rFonts w:ascii="宋体" w:hAnsi="宋体" w:eastAsia="宋体" w:cs="宋体"/>
                <w:bCs/>
                <w:sz w:val="24"/>
                <w:szCs w:val="24"/>
                <w:rPrChange w:id="860" w:author="冰琪凌咖啡" w:date="2023-07-04T15:56:00Z">
                  <w:rPr>
                    <w:bCs/>
                  </w:rPr>
                </w:rPrChange>
              </w:rPr>
            </w:pPr>
            <w:r>
              <w:rPr>
                <w:rFonts w:hint="eastAsia" w:ascii="宋体" w:hAnsi="宋体" w:eastAsia="宋体" w:cs="宋体"/>
                <w:bCs/>
                <w:sz w:val="24"/>
                <w:szCs w:val="24"/>
                <w:rPrChange w:id="861" w:author="冰琪凌咖啡" w:date="2023-07-04T15:56:00Z">
                  <w:rPr>
                    <w:rFonts w:hint="eastAsia"/>
                    <w:bCs/>
                  </w:rPr>
                </w:rPrChange>
              </w:rPr>
              <w:t>4平方100米</w:t>
            </w:r>
          </w:p>
        </w:tc>
        <w:tc>
          <w:tcPr>
            <w:tcW w:w="987" w:type="dxa"/>
            <w:tcPrChange w:id="862" w:author="冰琪凌咖啡" w:date="2023-07-04T15:58:00Z">
              <w:tcPr>
                <w:tcW w:w="1985" w:type="dxa"/>
              </w:tcPr>
            </w:tcPrChange>
          </w:tcPr>
          <w:p>
            <w:pPr>
              <w:rPr>
                <w:rFonts w:ascii="宋体" w:hAnsi="宋体" w:eastAsia="宋体" w:cs="宋体"/>
                <w:bCs/>
                <w:sz w:val="24"/>
                <w:szCs w:val="24"/>
                <w:rPrChange w:id="863" w:author="冰琪凌咖啡" w:date="2023-07-04T15:56:00Z">
                  <w:rPr>
                    <w:bCs/>
                  </w:rPr>
                </w:rPrChange>
              </w:rPr>
            </w:pPr>
            <w:r>
              <w:rPr>
                <w:rFonts w:hint="eastAsia" w:ascii="宋体" w:hAnsi="宋体" w:eastAsia="宋体" w:cs="宋体"/>
                <w:bCs/>
                <w:sz w:val="24"/>
                <w:szCs w:val="24"/>
                <w:rPrChange w:id="864" w:author="冰琪凌咖啡" w:date="2023-07-04T15:56:00Z">
                  <w:rPr>
                    <w:rFonts w:hint="eastAsia"/>
                    <w:bCs/>
                  </w:rPr>
                </w:rPrChange>
              </w:rPr>
              <w:t>卷</w:t>
            </w:r>
          </w:p>
        </w:tc>
        <w:tc>
          <w:tcPr>
            <w:tcW w:w="1691" w:type="dxa"/>
            <w:tcPrChange w:id="865" w:author="冰琪凌咖啡" w:date="2023-07-04T15:58:00Z">
              <w:tcPr>
                <w:tcW w:w="2318" w:type="dxa"/>
              </w:tcPr>
            </w:tcPrChange>
          </w:tcPr>
          <w:p>
            <w:pPr>
              <w:rPr>
                <w:rFonts w:ascii="宋体" w:hAnsi="宋体" w:eastAsia="宋体" w:cs="宋体"/>
                <w:bCs/>
                <w:sz w:val="24"/>
                <w:szCs w:val="24"/>
                <w:rPrChange w:id="866"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867"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868" w:author="冰琪凌咖啡" w:date="2023-07-04T15:58:00Z">
              <w:tcPr>
                <w:tcW w:w="534" w:type="dxa"/>
              </w:tcPr>
            </w:tcPrChange>
          </w:tcPr>
          <w:p>
            <w:pPr>
              <w:rPr>
                <w:rFonts w:ascii="宋体" w:hAnsi="宋体" w:eastAsia="宋体" w:cs="宋体"/>
                <w:bCs/>
                <w:sz w:val="24"/>
                <w:szCs w:val="24"/>
                <w:rPrChange w:id="869" w:author="冰琪凌咖啡" w:date="2023-07-04T15:56:00Z">
                  <w:rPr>
                    <w:bCs/>
                  </w:rPr>
                </w:rPrChange>
              </w:rPr>
            </w:pPr>
            <w:r>
              <w:rPr>
                <w:rFonts w:ascii="宋体" w:hAnsi="宋体" w:eastAsia="宋体" w:cs="宋体"/>
                <w:bCs/>
                <w:sz w:val="24"/>
                <w:szCs w:val="24"/>
                <w:rPrChange w:id="870" w:author="冰琪凌咖啡" w:date="2023-07-04T15:56:00Z">
                  <w:rPr>
                    <w:bCs/>
                  </w:rPr>
                </w:rPrChange>
              </w:rPr>
              <w:t>14</w:t>
            </w:r>
          </w:p>
        </w:tc>
        <w:tc>
          <w:tcPr>
            <w:tcW w:w="1900" w:type="dxa"/>
            <w:tcPrChange w:id="871" w:author="冰琪凌咖啡" w:date="2023-07-04T15:58:00Z">
              <w:tcPr>
                <w:tcW w:w="1134" w:type="dxa"/>
              </w:tcPr>
            </w:tcPrChange>
          </w:tcPr>
          <w:p>
            <w:pPr>
              <w:rPr>
                <w:rFonts w:ascii="宋体" w:hAnsi="宋体" w:eastAsia="宋体" w:cs="宋体"/>
                <w:bCs/>
                <w:sz w:val="24"/>
                <w:szCs w:val="24"/>
                <w:rPrChange w:id="872" w:author="冰琪凌咖啡" w:date="2023-07-04T15:56:00Z">
                  <w:rPr>
                    <w:bCs/>
                  </w:rPr>
                </w:rPrChange>
              </w:rPr>
            </w:pPr>
            <w:r>
              <w:rPr>
                <w:rFonts w:hint="eastAsia" w:ascii="宋体" w:hAnsi="宋体" w:eastAsia="宋体" w:cs="宋体"/>
                <w:bCs/>
                <w:sz w:val="24"/>
                <w:szCs w:val="24"/>
                <w:rPrChange w:id="873" w:author="冰琪凌咖啡" w:date="2023-07-04T15:56:00Z">
                  <w:rPr>
                    <w:rFonts w:hint="eastAsia"/>
                    <w:bCs/>
                  </w:rPr>
                </w:rPrChange>
              </w:rPr>
              <w:t>铜芯线</w:t>
            </w:r>
          </w:p>
        </w:tc>
        <w:tc>
          <w:tcPr>
            <w:tcW w:w="1512" w:type="dxa"/>
            <w:tcPrChange w:id="874" w:author="冰琪凌咖啡" w:date="2023-07-04T15:58:00Z">
              <w:tcPr>
                <w:tcW w:w="708" w:type="dxa"/>
              </w:tcPr>
            </w:tcPrChange>
          </w:tcPr>
          <w:p>
            <w:pPr>
              <w:rPr>
                <w:rFonts w:ascii="宋体" w:hAnsi="宋体" w:eastAsia="宋体" w:cs="宋体"/>
                <w:bCs/>
                <w:sz w:val="24"/>
                <w:szCs w:val="24"/>
                <w:rPrChange w:id="875" w:author="冰琪凌咖啡" w:date="2023-07-04T15:56:00Z">
                  <w:rPr>
                    <w:bCs/>
                  </w:rPr>
                </w:rPrChange>
              </w:rPr>
            </w:pPr>
          </w:p>
        </w:tc>
        <w:tc>
          <w:tcPr>
            <w:tcW w:w="1688" w:type="dxa"/>
            <w:tcPrChange w:id="876" w:author="冰琪凌咖啡" w:date="2023-07-04T15:58:00Z">
              <w:tcPr>
                <w:tcW w:w="1843" w:type="dxa"/>
              </w:tcPr>
            </w:tcPrChange>
          </w:tcPr>
          <w:p>
            <w:pPr>
              <w:rPr>
                <w:rFonts w:ascii="宋体" w:hAnsi="宋体" w:eastAsia="宋体" w:cs="宋体"/>
                <w:bCs/>
                <w:sz w:val="24"/>
                <w:szCs w:val="24"/>
                <w:rPrChange w:id="877" w:author="冰琪凌咖啡" w:date="2023-07-04T15:56:00Z">
                  <w:rPr>
                    <w:bCs/>
                  </w:rPr>
                </w:rPrChange>
              </w:rPr>
            </w:pPr>
            <w:r>
              <w:rPr>
                <w:rFonts w:hint="eastAsia" w:ascii="宋体" w:hAnsi="宋体" w:eastAsia="宋体" w:cs="宋体"/>
                <w:bCs/>
                <w:sz w:val="24"/>
                <w:szCs w:val="24"/>
                <w:rPrChange w:id="878" w:author="冰琪凌咖啡" w:date="2023-07-04T15:56:00Z">
                  <w:rPr>
                    <w:rFonts w:hint="eastAsia"/>
                    <w:bCs/>
                  </w:rPr>
                </w:rPrChange>
              </w:rPr>
              <w:t>6平方100米</w:t>
            </w:r>
          </w:p>
        </w:tc>
        <w:tc>
          <w:tcPr>
            <w:tcW w:w="987" w:type="dxa"/>
            <w:tcPrChange w:id="879" w:author="冰琪凌咖啡" w:date="2023-07-04T15:58:00Z">
              <w:tcPr>
                <w:tcW w:w="1985" w:type="dxa"/>
              </w:tcPr>
            </w:tcPrChange>
          </w:tcPr>
          <w:p>
            <w:pPr>
              <w:rPr>
                <w:rFonts w:ascii="宋体" w:hAnsi="宋体" w:eastAsia="宋体" w:cs="宋体"/>
                <w:bCs/>
                <w:sz w:val="24"/>
                <w:szCs w:val="24"/>
                <w:rPrChange w:id="880" w:author="冰琪凌咖啡" w:date="2023-07-04T15:56:00Z">
                  <w:rPr>
                    <w:bCs/>
                  </w:rPr>
                </w:rPrChange>
              </w:rPr>
            </w:pPr>
            <w:r>
              <w:rPr>
                <w:rFonts w:hint="eastAsia" w:ascii="宋体" w:hAnsi="宋体" w:eastAsia="宋体" w:cs="宋体"/>
                <w:bCs/>
                <w:sz w:val="24"/>
                <w:szCs w:val="24"/>
                <w:rPrChange w:id="881" w:author="冰琪凌咖啡" w:date="2023-07-04T15:56:00Z">
                  <w:rPr>
                    <w:rFonts w:hint="eastAsia"/>
                    <w:bCs/>
                  </w:rPr>
                </w:rPrChange>
              </w:rPr>
              <w:t>卷</w:t>
            </w:r>
          </w:p>
        </w:tc>
        <w:tc>
          <w:tcPr>
            <w:tcW w:w="1691" w:type="dxa"/>
            <w:tcPrChange w:id="882" w:author="冰琪凌咖啡" w:date="2023-07-04T15:58:00Z">
              <w:tcPr>
                <w:tcW w:w="2318" w:type="dxa"/>
              </w:tcPr>
            </w:tcPrChange>
          </w:tcPr>
          <w:p>
            <w:pPr>
              <w:rPr>
                <w:rFonts w:ascii="宋体" w:hAnsi="宋体" w:eastAsia="宋体" w:cs="宋体"/>
                <w:bCs/>
                <w:sz w:val="24"/>
                <w:szCs w:val="24"/>
                <w:rPrChange w:id="883"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884"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885" w:author="冰琪凌咖啡" w:date="2023-07-04T15:58:00Z">
              <w:tcPr>
                <w:tcW w:w="534" w:type="dxa"/>
              </w:tcPr>
            </w:tcPrChange>
          </w:tcPr>
          <w:p>
            <w:pPr>
              <w:rPr>
                <w:rFonts w:ascii="宋体" w:hAnsi="宋体" w:eastAsia="宋体" w:cs="宋体"/>
                <w:bCs/>
                <w:sz w:val="24"/>
                <w:szCs w:val="24"/>
                <w:rPrChange w:id="886" w:author="冰琪凌咖啡" w:date="2023-07-04T15:56:00Z">
                  <w:rPr>
                    <w:bCs/>
                  </w:rPr>
                </w:rPrChange>
              </w:rPr>
            </w:pPr>
            <w:r>
              <w:rPr>
                <w:rFonts w:ascii="宋体" w:hAnsi="宋体" w:eastAsia="宋体" w:cs="宋体"/>
                <w:bCs/>
                <w:sz w:val="24"/>
                <w:szCs w:val="24"/>
                <w:rPrChange w:id="887" w:author="冰琪凌咖啡" w:date="2023-07-04T15:56:00Z">
                  <w:rPr>
                    <w:bCs/>
                  </w:rPr>
                </w:rPrChange>
              </w:rPr>
              <w:t>15</w:t>
            </w:r>
          </w:p>
        </w:tc>
        <w:tc>
          <w:tcPr>
            <w:tcW w:w="1900" w:type="dxa"/>
            <w:tcPrChange w:id="888" w:author="冰琪凌咖啡" w:date="2023-07-04T15:58:00Z">
              <w:tcPr>
                <w:tcW w:w="1134" w:type="dxa"/>
              </w:tcPr>
            </w:tcPrChange>
          </w:tcPr>
          <w:p>
            <w:pPr>
              <w:rPr>
                <w:rFonts w:ascii="宋体" w:hAnsi="宋体" w:eastAsia="宋体" w:cs="宋体"/>
                <w:bCs/>
                <w:sz w:val="24"/>
                <w:szCs w:val="24"/>
                <w:rPrChange w:id="889" w:author="冰琪凌咖啡" w:date="2023-07-04T15:56:00Z">
                  <w:rPr>
                    <w:bCs/>
                  </w:rPr>
                </w:rPrChange>
              </w:rPr>
            </w:pPr>
            <w:r>
              <w:rPr>
                <w:rFonts w:hint="eastAsia" w:ascii="宋体" w:hAnsi="宋体" w:eastAsia="宋体" w:cs="宋体"/>
                <w:bCs/>
                <w:sz w:val="24"/>
                <w:szCs w:val="24"/>
                <w:rPrChange w:id="890" w:author="冰琪凌咖啡" w:date="2023-07-04T15:56:00Z">
                  <w:rPr>
                    <w:rFonts w:hint="eastAsia"/>
                    <w:bCs/>
                  </w:rPr>
                </w:rPrChange>
              </w:rPr>
              <w:t>二位开关</w:t>
            </w:r>
          </w:p>
        </w:tc>
        <w:tc>
          <w:tcPr>
            <w:tcW w:w="1512" w:type="dxa"/>
            <w:tcPrChange w:id="891" w:author="冰琪凌咖啡" w:date="2023-07-04T15:58:00Z">
              <w:tcPr>
                <w:tcW w:w="708" w:type="dxa"/>
              </w:tcPr>
            </w:tcPrChange>
          </w:tcPr>
          <w:p>
            <w:pPr>
              <w:rPr>
                <w:rFonts w:ascii="宋体" w:hAnsi="宋体" w:eastAsia="宋体" w:cs="宋体"/>
                <w:bCs/>
                <w:sz w:val="24"/>
                <w:szCs w:val="24"/>
                <w:rPrChange w:id="892" w:author="冰琪凌咖啡" w:date="2023-07-04T15:56:00Z">
                  <w:rPr>
                    <w:bCs/>
                  </w:rPr>
                </w:rPrChange>
              </w:rPr>
            </w:pPr>
            <w:r>
              <w:rPr>
                <w:rFonts w:hint="eastAsia" w:ascii="宋体" w:hAnsi="宋体" w:eastAsia="宋体" w:cs="宋体"/>
                <w:bCs/>
                <w:sz w:val="24"/>
                <w:szCs w:val="24"/>
                <w:rPrChange w:id="893" w:author="冰琪凌咖啡" w:date="2023-07-04T15:56:00Z">
                  <w:rPr>
                    <w:rFonts w:hint="eastAsia"/>
                    <w:bCs/>
                  </w:rPr>
                </w:rPrChange>
              </w:rPr>
              <w:t>公牛</w:t>
            </w:r>
          </w:p>
        </w:tc>
        <w:tc>
          <w:tcPr>
            <w:tcW w:w="1688" w:type="dxa"/>
            <w:tcPrChange w:id="894" w:author="冰琪凌咖啡" w:date="2023-07-04T15:58:00Z">
              <w:tcPr>
                <w:tcW w:w="1843" w:type="dxa"/>
              </w:tcPr>
            </w:tcPrChange>
          </w:tcPr>
          <w:p>
            <w:pPr>
              <w:rPr>
                <w:rFonts w:ascii="宋体" w:hAnsi="宋体" w:eastAsia="宋体" w:cs="宋体"/>
                <w:bCs/>
                <w:sz w:val="24"/>
                <w:szCs w:val="24"/>
                <w:rPrChange w:id="895" w:author="冰琪凌咖啡" w:date="2023-07-04T15:56:00Z">
                  <w:rPr>
                    <w:bCs/>
                  </w:rPr>
                </w:rPrChange>
              </w:rPr>
            </w:pPr>
            <w:r>
              <w:rPr>
                <w:rFonts w:hint="eastAsia" w:ascii="宋体" w:hAnsi="宋体" w:eastAsia="宋体" w:cs="宋体"/>
                <w:bCs/>
                <w:sz w:val="24"/>
                <w:szCs w:val="24"/>
                <w:rPrChange w:id="896" w:author="冰琪凌咖啡" w:date="2023-07-04T15:56:00Z">
                  <w:rPr>
                    <w:rFonts w:hint="eastAsia"/>
                    <w:bCs/>
                  </w:rPr>
                </w:rPrChange>
              </w:rPr>
              <w:t>86型明装</w:t>
            </w:r>
          </w:p>
        </w:tc>
        <w:tc>
          <w:tcPr>
            <w:tcW w:w="987" w:type="dxa"/>
            <w:tcPrChange w:id="897" w:author="冰琪凌咖啡" w:date="2023-07-04T15:58:00Z">
              <w:tcPr>
                <w:tcW w:w="1985" w:type="dxa"/>
              </w:tcPr>
            </w:tcPrChange>
          </w:tcPr>
          <w:p>
            <w:pPr>
              <w:rPr>
                <w:rFonts w:ascii="宋体" w:hAnsi="宋体" w:eastAsia="宋体" w:cs="宋体"/>
                <w:bCs/>
                <w:sz w:val="24"/>
                <w:szCs w:val="24"/>
                <w:rPrChange w:id="898" w:author="冰琪凌咖啡" w:date="2023-07-04T15:56:00Z">
                  <w:rPr>
                    <w:bCs/>
                  </w:rPr>
                </w:rPrChange>
              </w:rPr>
            </w:pPr>
            <w:r>
              <w:rPr>
                <w:rFonts w:hint="eastAsia" w:ascii="宋体" w:hAnsi="宋体" w:eastAsia="宋体" w:cs="宋体"/>
                <w:bCs/>
                <w:sz w:val="24"/>
                <w:szCs w:val="24"/>
                <w:rPrChange w:id="899" w:author="冰琪凌咖啡" w:date="2023-07-04T15:56:00Z">
                  <w:rPr>
                    <w:rFonts w:hint="eastAsia"/>
                    <w:bCs/>
                  </w:rPr>
                </w:rPrChange>
              </w:rPr>
              <w:t>个</w:t>
            </w:r>
          </w:p>
        </w:tc>
        <w:tc>
          <w:tcPr>
            <w:tcW w:w="1691" w:type="dxa"/>
            <w:tcPrChange w:id="900" w:author="冰琪凌咖啡" w:date="2023-07-04T15:58:00Z">
              <w:tcPr>
                <w:tcW w:w="2318" w:type="dxa"/>
              </w:tcPr>
            </w:tcPrChange>
          </w:tcPr>
          <w:p>
            <w:pPr>
              <w:rPr>
                <w:rFonts w:ascii="宋体" w:hAnsi="宋体" w:eastAsia="宋体" w:cs="宋体"/>
                <w:bCs/>
                <w:sz w:val="24"/>
                <w:szCs w:val="24"/>
                <w:rPrChange w:id="901"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902"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903" w:author="冰琪凌咖啡" w:date="2023-07-04T15:58:00Z">
              <w:tcPr>
                <w:tcW w:w="534" w:type="dxa"/>
              </w:tcPr>
            </w:tcPrChange>
          </w:tcPr>
          <w:p>
            <w:pPr>
              <w:rPr>
                <w:rFonts w:ascii="宋体" w:hAnsi="宋体" w:eastAsia="宋体" w:cs="宋体"/>
                <w:bCs/>
                <w:sz w:val="24"/>
                <w:szCs w:val="24"/>
                <w:rPrChange w:id="904" w:author="冰琪凌咖啡" w:date="2023-07-04T15:56:00Z">
                  <w:rPr>
                    <w:bCs/>
                  </w:rPr>
                </w:rPrChange>
              </w:rPr>
            </w:pPr>
            <w:r>
              <w:rPr>
                <w:rFonts w:ascii="宋体" w:hAnsi="宋体" w:eastAsia="宋体" w:cs="宋体"/>
                <w:bCs/>
                <w:sz w:val="24"/>
                <w:szCs w:val="24"/>
                <w:rPrChange w:id="905" w:author="冰琪凌咖啡" w:date="2023-07-04T15:56:00Z">
                  <w:rPr>
                    <w:bCs/>
                  </w:rPr>
                </w:rPrChange>
              </w:rPr>
              <w:t>16</w:t>
            </w:r>
          </w:p>
        </w:tc>
        <w:tc>
          <w:tcPr>
            <w:tcW w:w="1900" w:type="dxa"/>
            <w:tcPrChange w:id="906" w:author="冰琪凌咖啡" w:date="2023-07-04T15:58:00Z">
              <w:tcPr>
                <w:tcW w:w="1134" w:type="dxa"/>
              </w:tcPr>
            </w:tcPrChange>
          </w:tcPr>
          <w:p>
            <w:pPr>
              <w:rPr>
                <w:rFonts w:ascii="宋体" w:hAnsi="宋体" w:eastAsia="宋体" w:cs="宋体"/>
                <w:bCs/>
                <w:sz w:val="24"/>
                <w:szCs w:val="24"/>
                <w:rPrChange w:id="907" w:author="冰琪凌咖啡" w:date="2023-07-04T15:56:00Z">
                  <w:rPr>
                    <w:bCs/>
                  </w:rPr>
                </w:rPrChange>
              </w:rPr>
            </w:pPr>
            <w:r>
              <w:rPr>
                <w:rFonts w:hint="eastAsia" w:ascii="宋体" w:hAnsi="宋体" w:eastAsia="宋体" w:cs="宋体"/>
                <w:bCs/>
                <w:sz w:val="24"/>
                <w:szCs w:val="24"/>
                <w:rPrChange w:id="908" w:author="冰琪凌咖啡" w:date="2023-07-04T15:56:00Z">
                  <w:rPr>
                    <w:rFonts w:hint="eastAsia"/>
                    <w:bCs/>
                  </w:rPr>
                </w:rPrChange>
              </w:rPr>
              <w:t>三位开关</w:t>
            </w:r>
          </w:p>
        </w:tc>
        <w:tc>
          <w:tcPr>
            <w:tcW w:w="1512" w:type="dxa"/>
            <w:tcPrChange w:id="909" w:author="冰琪凌咖啡" w:date="2023-07-04T15:58:00Z">
              <w:tcPr>
                <w:tcW w:w="708" w:type="dxa"/>
              </w:tcPr>
            </w:tcPrChange>
          </w:tcPr>
          <w:p>
            <w:pPr>
              <w:rPr>
                <w:rFonts w:ascii="宋体" w:hAnsi="宋体" w:eastAsia="宋体" w:cs="宋体"/>
                <w:bCs/>
                <w:sz w:val="24"/>
                <w:szCs w:val="24"/>
                <w:rPrChange w:id="910" w:author="冰琪凌咖啡" w:date="2023-07-04T15:56:00Z">
                  <w:rPr>
                    <w:bCs/>
                  </w:rPr>
                </w:rPrChange>
              </w:rPr>
            </w:pPr>
            <w:r>
              <w:rPr>
                <w:rFonts w:hint="eastAsia" w:ascii="宋体" w:hAnsi="宋体" w:eastAsia="宋体" w:cs="宋体"/>
                <w:bCs/>
                <w:sz w:val="24"/>
                <w:szCs w:val="24"/>
                <w:rPrChange w:id="911" w:author="冰琪凌咖啡" w:date="2023-07-04T15:56:00Z">
                  <w:rPr>
                    <w:rFonts w:hint="eastAsia"/>
                    <w:bCs/>
                  </w:rPr>
                </w:rPrChange>
              </w:rPr>
              <w:t>公牛</w:t>
            </w:r>
          </w:p>
        </w:tc>
        <w:tc>
          <w:tcPr>
            <w:tcW w:w="1688" w:type="dxa"/>
            <w:tcPrChange w:id="912" w:author="冰琪凌咖啡" w:date="2023-07-04T15:58:00Z">
              <w:tcPr>
                <w:tcW w:w="1843" w:type="dxa"/>
              </w:tcPr>
            </w:tcPrChange>
          </w:tcPr>
          <w:p>
            <w:pPr>
              <w:rPr>
                <w:rFonts w:ascii="宋体" w:hAnsi="宋体" w:eastAsia="宋体" w:cs="宋体"/>
                <w:bCs/>
                <w:sz w:val="24"/>
                <w:szCs w:val="24"/>
                <w:rPrChange w:id="913" w:author="冰琪凌咖啡" w:date="2023-07-04T15:56:00Z">
                  <w:rPr>
                    <w:bCs/>
                  </w:rPr>
                </w:rPrChange>
              </w:rPr>
            </w:pPr>
            <w:r>
              <w:rPr>
                <w:rFonts w:hint="eastAsia" w:ascii="宋体" w:hAnsi="宋体" w:eastAsia="宋体" w:cs="宋体"/>
                <w:bCs/>
                <w:sz w:val="24"/>
                <w:szCs w:val="24"/>
                <w:rPrChange w:id="914" w:author="冰琪凌咖啡" w:date="2023-07-04T15:56:00Z">
                  <w:rPr>
                    <w:rFonts w:hint="eastAsia"/>
                    <w:bCs/>
                  </w:rPr>
                </w:rPrChange>
              </w:rPr>
              <w:t>86型明装</w:t>
            </w:r>
          </w:p>
        </w:tc>
        <w:tc>
          <w:tcPr>
            <w:tcW w:w="987" w:type="dxa"/>
            <w:tcPrChange w:id="915" w:author="冰琪凌咖啡" w:date="2023-07-04T15:58:00Z">
              <w:tcPr>
                <w:tcW w:w="1985" w:type="dxa"/>
              </w:tcPr>
            </w:tcPrChange>
          </w:tcPr>
          <w:p>
            <w:pPr>
              <w:rPr>
                <w:rFonts w:ascii="宋体" w:hAnsi="宋体" w:eastAsia="宋体" w:cs="宋体"/>
                <w:bCs/>
                <w:sz w:val="24"/>
                <w:szCs w:val="24"/>
                <w:rPrChange w:id="916" w:author="冰琪凌咖啡" w:date="2023-07-04T15:56:00Z">
                  <w:rPr>
                    <w:bCs/>
                  </w:rPr>
                </w:rPrChange>
              </w:rPr>
            </w:pPr>
            <w:r>
              <w:rPr>
                <w:rFonts w:hint="eastAsia" w:ascii="宋体" w:hAnsi="宋体" w:eastAsia="宋体" w:cs="宋体"/>
                <w:bCs/>
                <w:sz w:val="24"/>
                <w:szCs w:val="24"/>
                <w:rPrChange w:id="917" w:author="冰琪凌咖啡" w:date="2023-07-04T15:56:00Z">
                  <w:rPr>
                    <w:rFonts w:hint="eastAsia"/>
                    <w:bCs/>
                  </w:rPr>
                </w:rPrChange>
              </w:rPr>
              <w:t>个</w:t>
            </w:r>
          </w:p>
        </w:tc>
        <w:tc>
          <w:tcPr>
            <w:tcW w:w="1691" w:type="dxa"/>
            <w:tcPrChange w:id="918" w:author="冰琪凌咖啡" w:date="2023-07-04T15:58:00Z">
              <w:tcPr>
                <w:tcW w:w="2318" w:type="dxa"/>
              </w:tcPr>
            </w:tcPrChange>
          </w:tcPr>
          <w:p>
            <w:pPr>
              <w:rPr>
                <w:rFonts w:ascii="宋体" w:hAnsi="宋体" w:eastAsia="宋体" w:cs="宋体"/>
                <w:bCs/>
                <w:sz w:val="24"/>
                <w:szCs w:val="24"/>
                <w:rPrChange w:id="919"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920"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921" w:author="冰琪凌咖啡" w:date="2023-07-04T15:58:00Z">
              <w:tcPr>
                <w:tcW w:w="534" w:type="dxa"/>
              </w:tcPr>
            </w:tcPrChange>
          </w:tcPr>
          <w:p>
            <w:pPr>
              <w:rPr>
                <w:rFonts w:ascii="宋体" w:hAnsi="宋体" w:eastAsia="宋体" w:cs="宋体"/>
                <w:bCs/>
                <w:sz w:val="24"/>
                <w:szCs w:val="24"/>
                <w:rPrChange w:id="922" w:author="冰琪凌咖啡" w:date="2023-07-04T15:56:00Z">
                  <w:rPr>
                    <w:bCs/>
                  </w:rPr>
                </w:rPrChange>
              </w:rPr>
            </w:pPr>
            <w:r>
              <w:rPr>
                <w:rFonts w:ascii="宋体" w:hAnsi="宋体" w:eastAsia="宋体" w:cs="宋体"/>
                <w:bCs/>
                <w:sz w:val="24"/>
                <w:szCs w:val="24"/>
                <w:rPrChange w:id="923" w:author="冰琪凌咖啡" w:date="2023-07-04T15:56:00Z">
                  <w:rPr>
                    <w:bCs/>
                  </w:rPr>
                </w:rPrChange>
              </w:rPr>
              <w:t>17</w:t>
            </w:r>
          </w:p>
        </w:tc>
        <w:tc>
          <w:tcPr>
            <w:tcW w:w="1900" w:type="dxa"/>
            <w:tcPrChange w:id="924" w:author="冰琪凌咖啡" w:date="2023-07-04T15:58:00Z">
              <w:tcPr>
                <w:tcW w:w="1134" w:type="dxa"/>
              </w:tcPr>
            </w:tcPrChange>
          </w:tcPr>
          <w:p>
            <w:pPr>
              <w:rPr>
                <w:rFonts w:ascii="宋体" w:hAnsi="宋体" w:eastAsia="宋体" w:cs="宋体"/>
                <w:bCs/>
                <w:sz w:val="24"/>
                <w:szCs w:val="24"/>
                <w:rPrChange w:id="925" w:author="冰琪凌咖啡" w:date="2023-07-04T15:56:00Z">
                  <w:rPr>
                    <w:bCs/>
                  </w:rPr>
                </w:rPrChange>
              </w:rPr>
            </w:pPr>
            <w:r>
              <w:rPr>
                <w:rFonts w:hint="eastAsia" w:ascii="宋体" w:hAnsi="宋体" w:eastAsia="宋体" w:cs="宋体"/>
                <w:bCs/>
                <w:sz w:val="24"/>
                <w:szCs w:val="24"/>
                <w:rPrChange w:id="926" w:author="冰琪凌咖啡" w:date="2023-07-04T15:56:00Z">
                  <w:rPr>
                    <w:rFonts w:hint="eastAsia"/>
                    <w:bCs/>
                  </w:rPr>
                </w:rPrChange>
              </w:rPr>
              <w:t>五孔插座</w:t>
            </w:r>
          </w:p>
        </w:tc>
        <w:tc>
          <w:tcPr>
            <w:tcW w:w="1512" w:type="dxa"/>
            <w:tcPrChange w:id="927" w:author="冰琪凌咖啡" w:date="2023-07-04T15:58:00Z">
              <w:tcPr>
                <w:tcW w:w="708" w:type="dxa"/>
              </w:tcPr>
            </w:tcPrChange>
          </w:tcPr>
          <w:p>
            <w:pPr>
              <w:rPr>
                <w:rFonts w:ascii="宋体" w:hAnsi="宋体" w:eastAsia="宋体" w:cs="宋体"/>
                <w:bCs/>
                <w:sz w:val="24"/>
                <w:szCs w:val="24"/>
                <w:rPrChange w:id="928" w:author="冰琪凌咖啡" w:date="2023-07-04T15:56:00Z">
                  <w:rPr>
                    <w:bCs/>
                  </w:rPr>
                </w:rPrChange>
              </w:rPr>
            </w:pPr>
            <w:r>
              <w:rPr>
                <w:rFonts w:hint="eastAsia" w:ascii="宋体" w:hAnsi="宋体" w:eastAsia="宋体" w:cs="宋体"/>
                <w:bCs/>
                <w:sz w:val="24"/>
                <w:szCs w:val="24"/>
                <w:rPrChange w:id="929" w:author="冰琪凌咖啡" w:date="2023-07-04T15:56:00Z">
                  <w:rPr>
                    <w:rFonts w:hint="eastAsia"/>
                    <w:bCs/>
                  </w:rPr>
                </w:rPrChange>
              </w:rPr>
              <w:t>公牛</w:t>
            </w:r>
          </w:p>
        </w:tc>
        <w:tc>
          <w:tcPr>
            <w:tcW w:w="1688" w:type="dxa"/>
            <w:tcPrChange w:id="930" w:author="冰琪凌咖啡" w:date="2023-07-04T15:58:00Z">
              <w:tcPr>
                <w:tcW w:w="1843" w:type="dxa"/>
              </w:tcPr>
            </w:tcPrChange>
          </w:tcPr>
          <w:p>
            <w:pPr>
              <w:rPr>
                <w:rFonts w:ascii="宋体" w:hAnsi="宋体" w:eastAsia="宋体" w:cs="宋体"/>
                <w:bCs/>
                <w:sz w:val="24"/>
                <w:szCs w:val="24"/>
                <w:rPrChange w:id="931" w:author="冰琪凌咖啡" w:date="2023-07-04T15:56:00Z">
                  <w:rPr>
                    <w:bCs/>
                  </w:rPr>
                </w:rPrChange>
              </w:rPr>
            </w:pPr>
            <w:r>
              <w:rPr>
                <w:rFonts w:hint="eastAsia" w:ascii="宋体" w:hAnsi="宋体" w:eastAsia="宋体" w:cs="宋体"/>
                <w:bCs/>
                <w:sz w:val="24"/>
                <w:szCs w:val="24"/>
                <w:rPrChange w:id="932" w:author="冰琪凌咖啡" w:date="2023-07-04T15:56:00Z">
                  <w:rPr>
                    <w:rFonts w:hint="eastAsia"/>
                    <w:bCs/>
                  </w:rPr>
                </w:rPrChange>
              </w:rPr>
              <w:t>明装</w:t>
            </w:r>
          </w:p>
        </w:tc>
        <w:tc>
          <w:tcPr>
            <w:tcW w:w="987" w:type="dxa"/>
            <w:tcPrChange w:id="933" w:author="冰琪凌咖啡" w:date="2023-07-04T15:58:00Z">
              <w:tcPr>
                <w:tcW w:w="1985" w:type="dxa"/>
              </w:tcPr>
            </w:tcPrChange>
          </w:tcPr>
          <w:p>
            <w:pPr>
              <w:rPr>
                <w:rFonts w:ascii="宋体" w:hAnsi="宋体" w:eastAsia="宋体" w:cs="宋体"/>
                <w:bCs/>
                <w:sz w:val="24"/>
                <w:szCs w:val="24"/>
                <w:rPrChange w:id="934" w:author="冰琪凌咖啡" w:date="2023-07-04T15:56:00Z">
                  <w:rPr>
                    <w:bCs/>
                  </w:rPr>
                </w:rPrChange>
              </w:rPr>
            </w:pPr>
            <w:r>
              <w:rPr>
                <w:rFonts w:hint="eastAsia" w:ascii="宋体" w:hAnsi="宋体" w:eastAsia="宋体" w:cs="宋体"/>
                <w:bCs/>
                <w:sz w:val="24"/>
                <w:szCs w:val="24"/>
                <w:rPrChange w:id="935" w:author="冰琪凌咖啡" w:date="2023-07-04T15:56:00Z">
                  <w:rPr>
                    <w:rFonts w:hint="eastAsia"/>
                    <w:bCs/>
                  </w:rPr>
                </w:rPrChange>
              </w:rPr>
              <w:t>个</w:t>
            </w:r>
          </w:p>
        </w:tc>
        <w:tc>
          <w:tcPr>
            <w:tcW w:w="1691" w:type="dxa"/>
            <w:tcPrChange w:id="936" w:author="冰琪凌咖啡" w:date="2023-07-04T15:58:00Z">
              <w:tcPr>
                <w:tcW w:w="2318" w:type="dxa"/>
              </w:tcPr>
            </w:tcPrChange>
          </w:tcPr>
          <w:p>
            <w:pPr>
              <w:rPr>
                <w:rFonts w:ascii="宋体" w:hAnsi="宋体" w:eastAsia="宋体" w:cs="宋体"/>
                <w:bCs/>
                <w:sz w:val="24"/>
                <w:szCs w:val="24"/>
                <w:rPrChange w:id="937"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938"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939" w:author="冰琪凌咖啡" w:date="2023-07-04T15:58:00Z">
              <w:tcPr>
                <w:tcW w:w="534" w:type="dxa"/>
              </w:tcPr>
            </w:tcPrChange>
          </w:tcPr>
          <w:p>
            <w:pPr>
              <w:rPr>
                <w:rFonts w:ascii="宋体" w:hAnsi="宋体" w:eastAsia="宋体" w:cs="宋体"/>
                <w:bCs/>
                <w:sz w:val="24"/>
                <w:szCs w:val="24"/>
                <w:rPrChange w:id="940" w:author="冰琪凌咖啡" w:date="2023-07-04T15:56:00Z">
                  <w:rPr>
                    <w:bCs/>
                  </w:rPr>
                </w:rPrChange>
              </w:rPr>
            </w:pPr>
            <w:r>
              <w:rPr>
                <w:rFonts w:ascii="宋体" w:hAnsi="宋体" w:eastAsia="宋体" w:cs="宋体"/>
                <w:bCs/>
                <w:sz w:val="24"/>
                <w:szCs w:val="24"/>
                <w:rPrChange w:id="941" w:author="冰琪凌咖啡" w:date="2023-07-04T15:56:00Z">
                  <w:rPr>
                    <w:bCs/>
                  </w:rPr>
                </w:rPrChange>
              </w:rPr>
              <w:t>18</w:t>
            </w:r>
          </w:p>
        </w:tc>
        <w:tc>
          <w:tcPr>
            <w:tcW w:w="1900" w:type="dxa"/>
            <w:tcPrChange w:id="942" w:author="冰琪凌咖啡" w:date="2023-07-04T15:58:00Z">
              <w:tcPr>
                <w:tcW w:w="1134" w:type="dxa"/>
              </w:tcPr>
            </w:tcPrChange>
          </w:tcPr>
          <w:p>
            <w:pPr>
              <w:rPr>
                <w:rFonts w:ascii="宋体" w:hAnsi="宋体" w:eastAsia="宋体" w:cs="宋体"/>
                <w:bCs/>
                <w:sz w:val="24"/>
                <w:szCs w:val="24"/>
                <w:rPrChange w:id="943" w:author="冰琪凌咖啡" w:date="2023-07-04T15:56:00Z">
                  <w:rPr>
                    <w:bCs/>
                  </w:rPr>
                </w:rPrChange>
              </w:rPr>
            </w:pPr>
            <w:r>
              <w:rPr>
                <w:rFonts w:hint="eastAsia" w:ascii="宋体" w:hAnsi="宋体" w:eastAsia="宋体" w:cs="宋体"/>
                <w:bCs/>
                <w:sz w:val="24"/>
                <w:szCs w:val="24"/>
                <w:rPrChange w:id="944" w:author="冰琪凌咖啡" w:date="2023-07-04T15:56:00Z">
                  <w:rPr>
                    <w:rFonts w:hint="eastAsia"/>
                    <w:bCs/>
                  </w:rPr>
                </w:rPrChange>
              </w:rPr>
              <w:t>十孔插座</w:t>
            </w:r>
          </w:p>
        </w:tc>
        <w:tc>
          <w:tcPr>
            <w:tcW w:w="1512" w:type="dxa"/>
            <w:tcPrChange w:id="945" w:author="冰琪凌咖啡" w:date="2023-07-04T15:58:00Z">
              <w:tcPr>
                <w:tcW w:w="708" w:type="dxa"/>
              </w:tcPr>
            </w:tcPrChange>
          </w:tcPr>
          <w:p>
            <w:pPr>
              <w:rPr>
                <w:rFonts w:ascii="宋体" w:hAnsi="宋体" w:eastAsia="宋体" w:cs="宋体"/>
                <w:bCs/>
                <w:sz w:val="24"/>
                <w:szCs w:val="24"/>
                <w:rPrChange w:id="946" w:author="冰琪凌咖啡" w:date="2023-07-04T15:56:00Z">
                  <w:rPr>
                    <w:bCs/>
                  </w:rPr>
                </w:rPrChange>
              </w:rPr>
            </w:pPr>
            <w:r>
              <w:rPr>
                <w:rFonts w:hint="eastAsia" w:ascii="宋体" w:hAnsi="宋体" w:eastAsia="宋体" w:cs="宋体"/>
                <w:bCs/>
                <w:sz w:val="24"/>
                <w:szCs w:val="24"/>
                <w:rPrChange w:id="947" w:author="冰琪凌咖啡" w:date="2023-07-04T15:56:00Z">
                  <w:rPr>
                    <w:rFonts w:hint="eastAsia"/>
                    <w:bCs/>
                  </w:rPr>
                </w:rPrChange>
              </w:rPr>
              <w:t>公牛</w:t>
            </w:r>
          </w:p>
        </w:tc>
        <w:tc>
          <w:tcPr>
            <w:tcW w:w="1688" w:type="dxa"/>
            <w:tcPrChange w:id="948" w:author="冰琪凌咖啡" w:date="2023-07-04T15:58:00Z">
              <w:tcPr>
                <w:tcW w:w="1843" w:type="dxa"/>
              </w:tcPr>
            </w:tcPrChange>
          </w:tcPr>
          <w:p>
            <w:pPr>
              <w:rPr>
                <w:rFonts w:ascii="宋体" w:hAnsi="宋体" w:eastAsia="宋体" w:cs="宋体"/>
                <w:bCs/>
                <w:sz w:val="24"/>
                <w:szCs w:val="24"/>
                <w:rPrChange w:id="949" w:author="冰琪凌咖啡" w:date="2023-07-04T15:56:00Z">
                  <w:rPr>
                    <w:bCs/>
                  </w:rPr>
                </w:rPrChange>
              </w:rPr>
            </w:pPr>
            <w:r>
              <w:rPr>
                <w:rFonts w:hint="eastAsia" w:ascii="宋体" w:hAnsi="宋体" w:eastAsia="宋体" w:cs="宋体"/>
                <w:bCs/>
                <w:sz w:val="24"/>
                <w:szCs w:val="24"/>
                <w:rPrChange w:id="950" w:author="冰琪凌咖啡" w:date="2023-07-04T15:56:00Z">
                  <w:rPr>
                    <w:rFonts w:hint="eastAsia"/>
                    <w:bCs/>
                  </w:rPr>
                </w:rPrChange>
              </w:rPr>
              <w:t>明装</w:t>
            </w:r>
          </w:p>
        </w:tc>
        <w:tc>
          <w:tcPr>
            <w:tcW w:w="987" w:type="dxa"/>
            <w:tcPrChange w:id="951" w:author="冰琪凌咖啡" w:date="2023-07-04T15:58:00Z">
              <w:tcPr>
                <w:tcW w:w="1985" w:type="dxa"/>
              </w:tcPr>
            </w:tcPrChange>
          </w:tcPr>
          <w:p>
            <w:pPr>
              <w:rPr>
                <w:rFonts w:ascii="宋体" w:hAnsi="宋体" w:eastAsia="宋体" w:cs="宋体"/>
                <w:bCs/>
                <w:sz w:val="24"/>
                <w:szCs w:val="24"/>
                <w:rPrChange w:id="952" w:author="冰琪凌咖啡" w:date="2023-07-04T15:56:00Z">
                  <w:rPr>
                    <w:bCs/>
                  </w:rPr>
                </w:rPrChange>
              </w:rPr>
            </w:pPr>
            <w:r>
              <w:rPr>
                <w:rFonts w:hint="eastAsia" w:ascii="宋体" w:hAnsi="宋体" w:eastAsia="宋体" w:cs="宋体"/>
                <w:bCs/>
                <w:sz w:val="24"/>
                <w:szCs w:val="24"/>
                <w:rPrChange w:id="953" w:author="冰琪凌咖啡" w:date="2023-07-04T15:56:00Z">
                  <w:rPr>
                    <w:rFonts w:hint="eastAsia"/>
                    <w:bCs/>
                  </w:rPr>
                </w:rPrChange>
              </w:rPr>
              <w:t>个</w:t>
            </w:r>
          </w:p>
        </w:tc>
        <w:tc>
          <w:tcPr>
            <w:tcW w:w="1691" w:type="dxa"/>
            <w:tcPrChange w:id="954" w:author="冰琪凌咖啡" w:date="2023-07-04T15:58:00Z">
              <w:tcPr>
                <w:tcW w:w="2318" w:type="dxa"/>
              </w:tcPr>
            </w:tcPrChange>
          </w:tcPr>
          <w:p>
            <w:pPr>
              <w:rPr>
                <w:rFonts w:ascii="宋体" w:hAnsi="宋体" w:eastAsia="宋体" w:cs="宋体"/>
                <w:bCs/>
                <w:sz w:val="24"/>
                <w:szCs w:val="24"/>
                <w:rPrChange w:id="955"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956"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957" w:author="冰琪凌咖啡" w:date="2023-07-04T15:58:00Z">
              <w:tcPr>
                <w:tcW w:w="534" w:type="dxa"/>
              </w:tcPr>
            </w:tcPrChange>
          </w:tcPr>
          <w:p>
            <w:pPr>
              <w:rPr>
                <w:rFonts w:ascii="宋体" w:hAnsi="宋体" w:eastAsia="宋体" w:cs="宋体"/>
                <w:bCs/>
                <w:sz w:val="24"/>
                <w:szCs w:val="24"/>
                <w:rPrChange w:id="958" w:author="冰琪凌咖啡" w:date="2023-07-04T15:56:00Z">
                  <w:rPr>
                    <w:bCs/>
                  </w:rPr>
                </w:rPrChange>
              </w:rPr>
            </w:pPr>
            <w:r>
              <w:rPr>
                <w:rFonts w:ascii="宋体" w:hAnsi="宋体" w:eastAsia="宋体" w:cs="宋体"/>
                <w:bCs/>
                <w:sz w:val="24"/>
                <w:szCs w:val="24"/>
                <w:rPrChange w:id="959" w:author="冰琪凌咖啡" w:date="2023-07-04T15:56:00Z">
                  <w:rPr>
                    <w:bCs/>
                  </w:rPr>
                </w:rPrChange>
              </w:rPr>
              <w:t>19</w:t>
            </w:r>
          </w:p>
        </w:tc>
        <w:tc>
          <w:tcPr>
            <w:tcW w:w="1900" w:type="dxa"/>
            <w:tcPrChange w:id="960" w:author="冰琪凌咖啡" w:date="2023-07-04T15:58:00Z">
              <w:tcPr>
                <w:tcW w:w="1134" w:type="dxa"/>
              </w:tcPr>
            </w:tcPrChange>
          </w:tcPr>
          <w:p>
            <w:pPr>
              <w:rPr>
                <w:rFonts w:ascii="宋体" w:hAnsi="宋体" w:eastAsia="宋体" w:cs="宋体"/>
                <w:bCs/>
                <w:sz w:val="24"/>
                <w:szCs w:val="24"/>
                <w:rPrChange w:id="961" w:author="冰琪凌咖啡" w:date="2023-07-04T15:56:00Z">
                  <w:rPr>
                    <w:bCs/>
                  </w:rPr>
                </w:rPrChange>
              </w:rPr>
            </w:pPr>
            <w:r>
              <w:rPr>
                <w:rFonts w:hint="eastAsia" w:ascii="宋体" w:hAnsi="宋体" w:eastAsia="宋体" w:cs="宋体"/>
                <w:bCs/>
                <w:sz w:val="24"/>
                <w:szCs w:val="24"/>
                <w:rPrChange w:id="962" w:author="冰琪凌咖啡" w:date="2023-07-04T15:56:00Z">
                  <w:rPr>
                    <w:rFonts w:hint="eastAsia"/>
                    <w:bCs/>
                  </w:rPr>
                </w:rPrChange>
              </w:rPr>
              <w:t>十五孔插座</w:t>
            </w:r>
          </w:p>
        </w:tc>
        <w:tc>
          <w:tcPr>
            <w:tcW w:w="1512" w:type="dxa"/>
            <w:tcPrChange w:id="963" w:author="冰琪凌咖啡" w:date="2023-07-04T15:58:00Z">
              <w:tcPr>
                <w:tcW w:w="708" w:type="dxa"/>
              </w:tcPr>
            </w:tcPrChange>
          </w:tcPr>
          <w:p>
            <w:pPr>
              <w:rPr>
                <w:rFonts w:ascii="宋体" w:hAnsi="宋体" w:eastAsia="宋体" w:cs="宋体"/>
                <w:bCs/>
                <w:sz w:val="24"/>
                <w:szCs w:val="24"/>
                <w:rPrChange w:id="964" w:author="冰琪凌咖啡" w:date="2023-07-04T15:56:00Z">
                  <w:rPr>
                    <w:bCs/>
                  </w:rPr>
                </w:rPrChange>
              </w:rPr>
            </w:pPr>
            <w:r>
              <w:rPr>
                <w:rFonts w:hint="eastAsia" w:ascii="宋体" w:hAnsi="宋体" w:eastAsia="宋体" w:cs="宋体"/>
                <w:bCs/>
                <w:sz w:val="24"/>
                <w:szCs w:val="24"/>
                <w:rPrChange w:id="965" w:author="冰琪凌咖啡" w:date="2023-07-04T15:56:00Z">
                  <w:rPr>
                    <w:rFonts w:hint="eastAsia"/>
                    <w:bCs/>
                  </w:rPr>
                </w:rPrChange>
              </w:rPr>
              <w:t>公牛</w:t>
            </w:r>
          </w:p>
        </w:tc>
        <w:tc>
          <w:tcPr>
            <w:tcW w:w="1688" w:type="dxa"/>
            <w:tcPrChange w:id="966" w:author="冰琪凌咖啡" w:date="2023-07-04T15:58:00Z">
              <w:tcPr>
                <w:tcW w:w="1843" w:type="dxa"/>
              </w:tcPr>
            </w:tcPrChange>
          </w:tcPr>
          <w:p>
            <w:pPr>
              <w:rPr>
                <w:rFonts w:ascii="宋体" w:hAnsi="宋体" w:eastAsia="宋体" w:cs="宋体"/>
                <w:bCs/>
                <w:sz w:val="24"/>
                <w:szCs w:val="24"/>
                <w:rPrChange w:id="967" w:author="冰琪凌咖啡" w:date="2023-07-04T15:56:00Z">
                  <w:rPr>
                    <w:bCs/>
                  </w:rPr>
                </w:rPrChange>
              </w:rPr>
            </w:pPr>
            <w:r>
              <w:rPr>
                <w:rFonts w:hint="eastAsia" w:ascii="宋体" w:hAnsi="宋体" w:eastAsia="宋体" w:cs="宋体"/>
                <w:bCs/>
                <w:sz w:val="24"/>
                <w:szCs w:val="24"/>
                <w:rPrChange w:id="968" w:author="冰琪凌咖啡" w:date="2023-07-04T15:56:00Z">
                  <w:rPr>
                    <w:rFonts w:hint="eastAsia"/>
                    <w:bCs/>
                  </w:rPr>
                </w:rPrChange>
              </w:rPr>
              <w:t>明装</w:t>
            </w:r>
          </w:p>
        </w:tc>
        <w:tc>
          <w:tcPr>
            <w:tcW w:w="987" w:type="dxa"/>
            <w:tcPrChange w:id="969" w:author="冰琪凌咖啡" w:date="2023-07-04T15:58:00Z">
              <w:tcPr>
                <w:tcW w:w="1985" w:type="dxa"/>
              </w:tcPr>
            </w:tcPrChange>
          </w:tcPr>
          <w:p>
            <w:pPr>
              <w:rPr>
                <w:rFonts w:ascii="宋体" w:hAnsi="宋体" w:eastAsia="宋体" w:cs="宋体"/>
                <w:bCs/>
                <w:sz w:val="24"/>
                <w:szCs w:val="24"/>
                <w:rPrChange w:id="970" w:author="冰琪凌咖啡" w:date="2023-07-04T15:56:00Z">
                  <w:rPr>
                    <w:bCs/>
                  </w:rPr>
                </w:rPrChange>
              </w:rPr>
            </w:pPr>
            <w:r>
              <w:rPr>
                <w:rFonts w:hint="eastAsia" w:ascii="宋体" w:hAnsi="宋体" w:eastAsia="宋体" w:cs="宋体"/>
                <w:bCs/>
                <w:sz w:val="24"/>
                <w:szCs w:val="24"/>
                <w:rPrChange w:id="971" w:author="冰琪凌咖啡" w:date="2023-07-04T15:56:00Z">
                  <w:rPr>
                    <w:rFonts w:hint="eastAsia"/>
                    <w:bCs/>
                  </w:rPr>
                </w:rPrChange>
              </w:rPr>
              <w:t>个</w:t>
            </w:r>
          </w:p>
        </w:tc>
        <w:tc>
          <w:tcPr>
            <w:tcW w:w="1691" w:type="dxa"/>
            <w:tcPrChange w:id="972" w:author="冰琪凌咖啡" w:date="2023-07-04T15:58:00Z">
              <w:tcPr>
                <w:tcW w:w="2318" w:type="dxa"/>
              </w:tcPr>
            </w:tcPrChange>
          </w:tcPr>
          <w:p>
            <w:pPr>
              <w:rPr>
                <w:rFonts w:ascii="宋体" w:hAnsi="宋体" w:eastAsia="宋体" w:cs="宋体"/>
                <w:bCs/>
                <w:sz w:val="24"/>
                <w:szCs w:val="24"/>
                <w:rPrChange w:id="973"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974"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975" w:author="冰琪凌咖啡" w:date="2023-07-04T15:58:00Z">
              <w:tcPr>
                <w:tcW w:w="534" w:type="dxa"/>
              </w:tcPr>
            </w:tcPrChange>
          </w:tcPr>
          <w:p>
            <w:pPr>
              <w:rPr>
                <w:rFonts w:ascii="宋体" w:hAnsi="宋体" w:eastAsia="宋体" w:cs="宋体"/>
                <w:bCs/>
                <w:sz w:val="24"/>
                <w:szCs w:val="24"/>
                <w:rPrChange w:id="976" w:author="冰琪凌咖啡" w:date="2023-07-04T15:56:00Z">
                  <w:rPr>
                    <w:bCs/>
                  </w:rPr>
                </w:rPrChange>
              </w:rPr>
            </w:pPr>
            <w:r>
              <w:rPr>
                <w:rFonts w:ascii="宋体" w:hAnsi="宋体" w:eastAsia="宋体" w:cs="宋体"/>
                <w:bCs/>
                <w:sz w:val="24"/>
                <w:szCs w:val="24"/>
                <w:rPrChange w:id="977" w:author="冰琪凌咖啡" w:date="2023-07-04T15:56:00Z">
                  <w:rPr>
                    <w:bCs/>
                  </w:rPr>
                </w:rPrChange>
              </w:rPr>
              <w:t>20</w:t>
            </w:r>
          </w:p>
        </w:tc>
        <w:tc>
          <w:tcPr>
            <w:tcW w:w="1900" w:type="dxa"/>
            <w:tcPrChange w:id="978" w:author="冰琪凌咖啡" w:date="2023-07-04T15:58:00Z">
              <w:tcPr>
                <w:tcW w:w="1134" w:type="dxa"/>
              </w:tcPr>
            </w:tcPrChange>
          </w:tcPr>
          <w:p>
            <w:pPr>
              <w:rPr>
                <w:rFonts w:ascii="宋体" w:hAnsi="宋体" w:eastAsia="宋体" w:cs="宋体"/>
                <w:bCs/>
                <w:sz w:val="24"/>
                <w:szCs w:val="24"/>
                <w:rPrChange w:id="979" w:author="冰琪凌咖啡" w:date="2023-07-04T15:56:00Z">
                  <w:rPr>
                    <w:bCs/>
                  </w:rPr>
                </w:rPrChange>
              </w:rPr>
            </w:pPr>
            <w:r>
              <w:rPr>
                <w:rFonts w:hint="eastAsia" w:ascii="宋体" w:hAnsi="宋体" w:eastAsia="宋体" w:cs="宋体"/>
                <w:bCs/>
                <w:sz w:val="24"/>
                <w:szCs w:val="24"/>
                <w:rPrChange w:id="980" w:author="冰琪凌咖啡" w:date="2023-07-04T15:56:00Z">
                  <w:rPr>
                    <w:rFonts w:hint="eastAsia"/>
                    <w:bCs/>
                  </w:rPr>
                </w:rPrChange>
              </w:rPr>
              <w:t>502胶水</w:t>
            </w:r>
          </w:p>
        </w:tc>
        <w:tc>
          <w:tcPr>
            <w:tcW w:w="1512" w:type="dxa"/>
            <w:tcPrChange w:id="981" w:author="冰琪凌咖啡" w:date="2023-07-04T15:58:00Z">
              <w:tcPr>
                <w:tcW w:w="708" w:type="dxa"/>
              </w:tcPr>
            </w:tcPrChange>
          </w:tcPr>
          <w:p>
            <w:pPr>
              <w:rPr>
                <w:rFonts w:ascii="宋体" w:hAnsi="宋体" w:eastAsia="宋体" w:cs="宋体"/>
                <w:bCs/>
                <w:sz w:val="24"/>
                <w:szCs w:val="24"/>
                <w:rPrChange w:id="982" w:author="冰琪凌咖啡" w:date="2023-07-04T15:56:00Z">
                  <w:rPr>
                    <w:bCs/>
                  </w:rPr>
                </w:rPrChange>
              </w:rPr>
            </w:pPr>
          </w:p>
        </w:tc>
        <w:tc>
          <w:tcPr>
            <w:tcW w:w="1688" w:type="dxa"/>
            <w:tcPrChange w:id="983" w:author="冰琪凌咖啡" w:date="2023-07-04T15:58:00Z">
              <w:tcPr>
                <w:tcW w:w="1843" w:type="dxa"/>
              </w:tcPr>
            </w:tcPrChange>
          </w:tcPr>
          <w:p>
            <w:pPr>
              <w:rPr>
                <w:rFonts w:ascii="宋体" w:hAnsi="宋体" w:eastAsia="宋体" w:cs="宋体"/>
                <w:bCs/>
                <w:sz w:val="24"/>
                <w:szCs w:val="24"/>
                <w:rPrChange w:id="984" w:author="冰琪凌咖啡" w:date="2023-07-04T15:56:00Z">
                  <w:rPr>
                    <w:bCs/>
                  </w:rPr>
                </w:rPrChange>
              </w:rPr>
            </w:pPr>
            <w:r>
              <w:rPr>
                <w:rFonts w:ascii="宋体" w:hAnsi="宋体" w:eastAsia="宋体" w:cs="宋体"/>
                <w:bCs/>
                <w:sz w:val="24"/>
                <w:szCs w:val="24"/>
                <w:rPrChange w:id="985" w:author="冰琪凌咖啡" w:date="2023-07-04T15:56:00Z">
                  <w:rPr>
                    <w:bCs/>
                  </w:rPr>
                </w:rPrChange>
              </w:rPr>
              <w:t>30g</w:t>
            </w:r>
          </w:p>
        </w:tc>
        <w:tc>
          <w:tcPr>
            <w:tcW w:w="987" w:type="dxa"/>
            <w:tcPrChange w:id="986" w:author="冰琪凌咖啡" w:date="2023-07-04T15:58:00Z">
              <w:tcPr>
                <w:tcW w:w="1985" w:type="dxa"/>
              </w:tcPr>
            </w:tcPrChange>
          </w:tcPr>
          <w:p>
            <w:pPr>
              <w:rPr>
                <w:rFonts w:ascii="宋体" w:hAnsi="宋体" w:eastAsia="宋体" w:cs="宋体"/>
                <w:bCs/>
                <w:sz w:val="24"/>
                <w:szCs w:val="24"/>
                <w:rPrChange w:id="987" w:author="冰琪凌咖啡" w:date="2023-07-04T15:56:00Z">
                  <w:rPr>
                    <w:bCs/>
                  </w:rPr>
                </w:rPrChange>
              </w:rPr>
            </w:pPr>
            <w:r>
              <w:rPr>
                <w:rFonts w:hint="eastAsia" w:ascii="宋体" w:hAnsi="宋体" w:eastAsia="宋体" w:cs="宋体"/>
                <w:bCs/>
                <w:sz w:val="24"/>
                <w:szCs w:val="24"/>
                <w:rPrChange w:id="988" w:author="冰琪凌咖啡" w:date="2023-07-04T15:56:00Z">
                  <w:rPr>
                    <w:rFonts w:hint="eastAsia"/>
                    <w:bCs/>
                  </w:rPr>
                </w:rPrChange>
              </w:rPr>
              <w:t>支</w:t>
            </w:r>
          </w:p>
        </w:tc>
        <w:tc>
          <w:tcPr>
            <w:tcW w:w="1691" w:type="dxa"/>
            <w:tcPrChange w:id="989" w:author="冰琪凌咖啡" w:date="2023-07-04T15:58:00Z">
              <w:tcPr>
                <w:tcW w:w="2318" w:type="dxa"/>
              </w:tcPr>
            </w:tcPrChange>
          </w:tcPr>
          <w:p>
            <w:pPr>
              <w:rPr>
                <w:rFonts w:ascii="宋体" w:hAnsi="宋体" w:eastAsia="宋体" w:cs="宋体"/>
                <w:bCs/>
                <w:sz w:val="24"/>
                <w:szCs w:val="24"/>
                <w:rPrChange w:id="990"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991"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992" w:author="冰琪凌咖啡" w:date="2023-07-04T15:58:00Z">
              <w:tcPr>
                <w:tcW w:w="534" w:type="dxa"/>
              </w:tcPr>
            </w:tcPrChange>
          </w:tcPr>
          <w:p>
            <w:pPr>
              <w:rPr>
                <w:rFonts w:ascii="宋体" w:hAnsi="宋体" w:eastAsia="宋体" w:cs="宋体"/>
                <w:bCs/>
                <w:sz w:val="24"/>
                <w:szCs w:val="24"/>
                <w:rPrChange w:id="993" w:author="冰琪凌咖啡" w:date="2023-07-04T15:56:00Z">
                  <w:rPr>
                    <w:bCs/>
                  </w:rPr>
                </w:rPrChange>
              </w:rPr>
            </w:pPr>
            <w:r>
              <w:rPr>
                <w:rFonts w:ascii="宋体" w:hAnsi="宋体" w:eastAsia="宋体" w:cs="宋体"/>
                <w:bCs/>
                <w:sz w:val="24"/>
                <w:szCs w:val="24"/>
                <w:rPrChange w:id="994" w:author="冰琪凌咖啡" w:date="2023-07-04T15:56:00Z">
                  <w:rPr>
                    <w:bCs/>
                  </w:rPr>
                </w:rPrChange>
              </w:rPr>
              <w:t>21</w:t>
            </w:r>
          </w:p>
        </w:tc>
        <w:tc>
          <w:tcPr>
            <w:tcW w:w="1900" w:type="dxa"/>
            <w:tcPrChange w:id="995" w:author="冰琪凌咖啡" w:date="2023-07-04T15:58:00Z">
              <w:tcPr>
                <w:tcW w:w="1134" w:type="dxa"/>
              </w:tcPr>
            </w:tcPrChange>
          </w:tcPr>
          <w:p>
            <w:pPr>
              <w:rPr>
                <w:rFonts w:ascii="宋体" w:hAnsi="宋体" w:eastAsia="宋体" w:cs="宋体"/>
                <w:bCs/>
                <w:sz w:val="24"/>
                <w:szCs w:val="24"/>
                <w:rPrChange w:id="996" w:author="冰琪凌咖啡" w:date="2023-07-04T15:56:00Z">
                  <w:rPr>
                    <w:bCs/>
                  </w:rPr>
                </w:rPrChange>
              </w:rPr>
            </w:pPr>
            <w:r>
              <w:rPr>
                <w:rFonts w:hint="eastAsia" w:ascii="宋体" w:hAnsi="宋体" w:eastAsia="宋体" w:cs="宋体"/>
                <w:bCs/>
                <w:sz w:val="24"/>
                <w:szCs w:val="24"/>
                <w:rPrChange w:id="997" w:author="冰琪凌咖啡" w:date="2023-07-04T15:56:00Z">
                  <w:rPr>
                    <w:rFonts w:hint="eastAsia"/>
                    <w:bCs/>
                  </w:rPr>
                </w:rPrChange>
              </w:rPr>
              <w:t>AB胶</w:t>
            </w:r>
          </w:p>
        </w:tc>
        <w:tc>
          <w:tcPr>
            <w:tcW w:w="1512" w:type="dxa"/>
            <w:tcPrChange w:id="998" w:author="冰琪凌咖啡" w:date="2023-07-04T15:58:00Z">
              <w:tcPr>
                <w:tcW w:w="708" w:type="dxa"/>
              </w:tcPr>
            </w:tcPrChange>
          </w:tcPr>
          <w:p>
            <w:pPr>
              <w:rPr>
                <w:rFonts w:ascii="宋体" w:hAnsi="宋体" w:eastAsia="宋体" w:cs="宋体"/>
                <w:bCs/>
                <w:sz w:val="24"/>
                <w:szCs w:val="24"/>
                <w:rPrChange w:id="999" w:author="冰琪凌咖啡" w:date="2023-07-04T15:56:00Z">
                  <w:rPr>
                    <w:bCs/>
                  </w:rPr>
                </w:rPrChange>
              </w:rPr>
            </w:pPr>
          </w:p>
        </w:tc>
        <w:tc>
          <w:tcPr>
            <w:tcW w:w="1688" w:type="dxa"/>
            <w:tcPrChange w:id="1000" w:author="冰琪凌咖啡" w:date="2023-07-04T15:58:00Z">
              <w:tcPr>
                <w:tcW w:w="1843" w:type="dxa"/>
              </w:tcPr>
            </w:tcPrChange>
          </w:tcPr>
          <w:p>
            <w:pPr>
              <w:rPr>
                <w:rFonts w:ascii="宋体" w:hAnsi="宋体" w:eastAsia="宋体" w:cs="宋体"/>
                <w:bCs/>
                <w:sz w:val="24"/>
                <w:szCs w:val="24"/>
                <w:rPrChange w:id="1001" w:author="冰琪凌咖啡" w:date="2023-07-04T15:56:00Z">
                  <w:rPr>
                    <w:bCs/>
                  </w:rPr>
                </w:rPrChange>
              </w:rPr>
            </w:pPr>
            <w:r>
              <w:rPr>
                <w:rFonts w:ascii="宋体" w:hAnsi="宋体" w:eastAsia="宋体" w:cs="宋体"/>
                <w:bCs/>
                <w:sz w:val="24"/>
                <w:szCs w:val="24"/>
                <w:rPrChange w:id="1002" w:author="冰琪凌咖啡" w:date="2023-07-04T15:56:00Z">
                  <w:rPr>
                    <w:bCs/>
                  </w:rPr>
                </w:rPrChange>
              </w:rPr>
              <w:t>70g</w:t>
            </w:r>
          </w:p>
        </w:tc>
        <w:tc>
          <w:tcPr>
            <w:tcW w:w="987" w:type="dxa"/>
            <w:tcPrChange w:id="1003" w:author="冰琪凌咖啡" w:date="2023-07-04T15:58:00Z">
              <w:tcPr>
                <w:tcW w:w="1985" w:type="dxa"/>
              </w:tcPr>
            </w:tcPrChange>
          </w:tcPr>
          <w:p>
            <w:pPr>
              <w:rPr>
                <w:rFonts w:ascii="宋体" w:hAnsi="宋体" w:eastAsia="宋体" w:cs="宋体"/>
                <w:bCs/>
                <w:sz w:val="24"/>
                <w:szCs w:val="24"/>
                <w:rPrChange w:id="1004" w:author="冰琪凌咖啡" w:date="2023-07-04T15:56:00Z">
                  <w:rPr>
                    <w:bCs/>
                  </w:rPr>
                </w:rPrChange>
              </w:rPr>
            </w:pPr>
            <w:r>
              <w:rPr>
                <w:rFonts w:hint="eastAsia" w:ascii="宋体" w:hAnsi="宋体" w:eastAsia="宋体" w:cs="宋体"/>
                <w:bCs/>
                <w:sz w:val="24"/>
                <w:szCs w:val="24"/>
                <w:rPrChange w:id="1005" w:author="冰琪凌咖啡" w:date="2023-07-04T15:56:00Z">
                  <w:rPr>
                    <w:rFonts w:hint="eastAsia"/>
                    <w:bCs/>
                  </w:rPr>
                </w:rPrChange>
              </w:rPr>
              <w:t>支</w:t>
            </w:r>
          </w:p>
        </w:tc>
        <w:tc>
          <w:tcPr>
            <w:tcW w:w="1691" w:type="dxa"/>
            <w:tcPrChange w:id="1006" w:author="冰琪凌咖啡" w:date="2023-07-04T15:58:00Z">
              <w:tcPr>
                <w:tcW w:w="2318" w:type="dxa"/>
              </w:tcPr>
            </w:tcPrChange>
          </w:tcPr>
          <w:p>
            <w:pPr>
              <w:rPr>
                <w:rFonts w:ascii="宋体" w:hAnsi="宋体" w:eastAsia="宋体" w:cs="宋体"/>
                <w:bCs/>
                <w:sz w:val="24"/>
                <w:szCs w:val="24"/>
                <w:rPrChange w:id="1007"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008"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009" w:author="冰琪凌咖啡" w:date="2023-07-04T15:58:00Z">
              <w:tcPr>
                <w:tcW w:w="534" w:type="dxa"/>
              </w:tcPr>
            </w:tcPrChange>
          </w:tcPr>
          <w:p>
            <w:pPr>
              <w:rPr>
                <w:rFonts w:ascii="宋体" w:hAnsi="宋体" w:eastAsia="宋体" w:cs="宋体"/>
                <w:bCs/>
                <w:sz w:val="24"/>
                <w:szCs w:val="24"/>
                <w:rPrChange w:id="1010" w:author="冰琪凌咖啡" w:date="2023-07-04T15:56:00Z">
                  <w:rPr>
                    <w:bCs/>
                  </w:rPr>
                </w:rPrChange>
              </w:rPr>
            </w:pPr>
            <w:r>
              <w:rPr>
                <w:rFonts w:ascii="宋体" w:hAnsi="宋体" w:eastAsia="宋体" w:cs="宋体"/>
                <w:bCs/>
                <w:sz w:val="24"/>
                <w:szCs w:val="24"/>
                <w:rPrChange w:id="1011" w:author="冰琪凌咖啡" w:date="2023-07-04T15:56:00Z">
                  <w:rPr>
                    <w:bCs/>
                  </w:rPr>
                </w:rPrChange>
              </w:rPr>
              <w:t>22</w:t>
            </w:r>
          </w:p>
        </w:tc>
        <w:tc>
          <w:tcPr>
            <w:tcW w:w="1900" w:type="dxa"/>
            <w:tcPrChange w:id="1012" w:author="冰琪凌咖啡" w:date="2023-07-04T15:58:00Z">
              <w:tcPr>
                <w:tcW w:w="1134" w:type="dxa"/>
              </w:tcPr>
            </w:tcPrChange>
          </w:tcPr>
          <w:p>
            <w:pPr>
              <w:rPr>
                <w:rFonts w:ascii="宋体" w:hAnsi="宋体" w:eastAsia="宋体" w:cs="宋体"/>
                <w:bCs/>
                <w:sz w:val="24"/>
                <w:szCs w:val="24"/>
                <w:rPrChange w:id="1013" w:author="冰琪凌咖啡" w:date="2023-07-04T15:56:00Z">
                  <w:rPr>
                    <w:bCs/>
                  </w:rPr>
                </w:rPrChange>
              </w:rPr>
            </w:pPr>
            <w:r>
              <w:rPr>
                <w:rFonts w:hint="eastAsia" w:ascii="宋体" w:hAnsi="宋体" w:eastAsia="宋体" w:cs="宋体"/>
                <w:bCs/>
                <w:sz w:val="24"/>
                <w:szCs w:val="24"/>
                <w:rPrChange w:id="1014" w:author="冰琪凌咖啡" w:date="2023-07-04T15:56:00Z">
                  <w:rPr>
                    <w:rFonts w:hint="eastAsia"/>
                    <w:bCs/>
                  </w:rPr>
                </w:rPrChange>
              </w:rPr>
              <w:t>一位开关</w:t>
            </w:r>
          </w:p>
        </w:tc>
        <w:tc>
          <w:tcPr>
            <w:tcW w:w="1512" w:type="dxa"/>
            <w:tcPrChange w:id="1015" w:author="冰琪凌咖啡" w:date="2023-07-04T15:58:00Z">
              <w:tcPr>
                <w:tcW w:w="708" w:type="dxa"/>
              </w:tcPr>
            </w:tcPrChange>
          </w:tcPr>
          <w:p>
            <w:pPr>
              <w:rPr>
                <w:rFonts w:ascii="宋体" w:hAnsi="宋体" w:eastAsia="宋体" w:cs="宋体"/>
                <w:bCs/>
                <w:sz w:val="24"/>
                <w:szCs w:val="24"/>
                <w:rPrChange w:id="1016" w:author="冰琪凌咖啡" w:date="2023-07-04T15:56:00Z">
                  <w:rPr>
                    <w:bCs/>
                  </w:rPr>
                </w:rPrChange>
              </w:rPr>
            </w:pPr>
            <w:r>
              <w:rPr>
                <w:rFonts w:hint="eastAsia" w:ascii="宋体" w:hAnsi="宋体" w:eastAsia="宋体" w:cs="宋体"/>
                <w:bCs/>
                <w:sz w:val="24"/>
                <w:szCs w:val="24"/>
                <w:rPrChange w:id="1017" w:author="冰琪凌咖啡" w:date="2023-07-04T15:56:00Z">
                  <w:rPr>
                    <w:rFonts w:hint="eastAsia"/>
                    <w:bCs/>
                  </w:rPr>
                </w:rPrChange>
              </w:rPr>
              <w:t>公牛</w:t>
            </w:r>
          </w:p>
        </w:tc>
        <w:tc>
          <w:tcPr>
            <w:tcW w:w="1688" w:type="dxa"/>
            <w:tcPrChange w:id="1018" w:author="冰琪凌咖啡" w:date="2023-07-04T15:58:00Z">
              <w:tcPr>
                <w:tcW w:w="1843" w:type="dxa"/>
              </w:tcPr>
            </w:tcPrChange>
          </w:tcPr>
          <w:p>
            <w:pPr>
              <w:rPr>
                <w:rFonts w:ascii="宋体" w:hAnsi="宋体" w:eastAsia="宋体" w:cs="宋体"/>
                <w:bCs/>
                <w:sz w:val="24"/>
                <w:szCs w:val="24"/>
                <w:rPrChange w:id="1019" w:author="冰琪凌咖啡" w:date="2023-07-04T15:56:00Z">
                  <w:rPr>
                    <w:bCs/>
                  </w:rPr>
                </w:rPrChange>
              </w:rPr>
            </w:pPr>
            <w:r>
              <w:rPr>
                <w:rFonts w:hint="eastAsia" w:ascii="宋体" w:hAnsi="宋体" w:eastAsia="宋体" w:cs="宋体"/>
                <w:bCs/>
                <w:sz w:val="24"/>
                <w:szCs w:val="24"/>
                <w:rPrChange w:id="1020" w:author="冰琪凌咖啡" w:date="2023-07-04T15:56:00Z">
                  <w:rPr>
                    <w:rFonts w:hint="eastAsia"/>
                    <w:bCs/>
                  </w:rPr>
                </w:rPrChange>
              </w:rPr>
              <w:t>86型暗装</w:t>
            </w:r>
          </w:p>
        </w:tc>
        <w:tc>
          <w:tcPr>
            <w:tcW w:w="987" w:type="dxa"/>
            <w:tcPrChange w:id="1021" w:author="冰琪凌咖啡" w:date="2023-07-04T15:58:00Z">
              <w:tcPr>
                <w:tcW w:w="1985" w:type="dxa"/>
              </w:tcPr>
            </w:tcPrChange>
          </w:tcPr>
          <w:p>
            <w:pPr>
              <w:rPr>
                <w:rFonts w:ascii="宋体" w:hAnsi="宋体" w:eastAsia="宋体" w:cs="宋体"/>
                <w:bCs/>
                <w:sz w:val="24"/>
                <w:szCs w:val="24"/>
                <w:rPrChange w:id="1022" w:author="冰琪凌咖啡" w:date="2023-07-04T15:56:00Z">
                  <w:rPr>
                    <w:bCs/>
                  </w:rPr>
                </w:rPrChange>
              </w:rPr>
            </w:pPr>
            <w:r>
              <w:rPr>
                <w:rFonts w:hint="eastAsia" w:ascii="宋体" w:hAnsi="宋体" w:eastAsia="宋体" w:cs="宋体"/>
                <w:bCs/>
                <w:sz w:val="24"/>
                <w:szCs w:val="24"/>
                <w:rPrChange w:id="1023" w:author="冰琪凌咖啡" w:date="2023-07-04T15:56:00Z">
                  <w:rPr>
                    <w:rFonts w:hint="eastAsia"/>
                    <w:bCs/>
                  </w:rPr>
                </w:rPrChange>
              </w:rPr>
              <w:t>个</w:t>
            </w:r>
          </w:p>
        </w:tc>
        <w:tc>
          <w:tcPr>
            <w:tcW w:w="1691" w:type="dxa"/>
            <w:tcPrChange w:id="1024" w:author="冰琪凌咖啡" w:date="2023-07-04T15:58:00Z">
              <w:tcPr>
                <w:tcW w:w="2318" w:type="dxa"/>
              </w:tcPr>
            </w:tcPrChange>
          </w:tcPr>
          <w:p>
            <w:pPr>
              <w:rPr>
                <w:rFonts w:ascii="宋体" w:hAnsi="宋体" w:eastAsia="宋体" w:cs="宋体"/>
                <w:bCs/>
                <w:sz w:val="24"/>
                <w:szCs w:val="24"/>
                <w:rPrChange w:id="1025"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026"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027" w:author="冰琪凌咖啡" w:date="2023-07-04T15:58:00Z">
              <w:tcPr>
                <w:tcW w:w="534" w:type="dxa"/>
              </w:tcPr>
            </w:tcPrChange>
          </w:tcPr>
          <w:p>
            <w:pPr>
              <w:rPr>
                <w:rFonts w:ascii="宋体" w:hAnsi="宋体" w:eastAsia="宋体" w:cs="宋体"/>
                <w:bCs/>
                <w:sz w:val="24"/>
                <w:szCs w:val="24"/>
                <w:rPrChange w:id="1028" w:author="冰琪凌咖啡" w:date="2023-07-04T15:56:00Z">
                  <w:rPr>
                    <w:bCs/>
                  </w:rPr>
                </w:rPrChange>
              </w:rPr>
            </w:pPr>
            <w:r>
              <w:rPr>
                <w:rFonts w:ascii="宋体" w:hAnsi="宋体" w:eastAsia="宋体" w:cs="宋体"/>
                <w:bCs/>
                <w:sz w:val="24"/>
                <w:szCs w:val="24"/>
                <w:rPrChange w:id="1029" w:author="冰琪凌咖啡" w:date="2023-07-04T15:56:00Z">
                  <w:rPr>
                    <w:bCs/>
                  </w:rPr>
                </w:rPrChange>
              </w:rPr>
              <w:t>23</w:t>
            </w:r>
          </w:p>
        </w:tc>
        <w:tc>
          <w:tcPr>
            <w:tcW w:w="1900" w:type="dxa"/>
            <w:tcPrChange w:id="1030" w:author="冰琪凌咖啡" w:date="2023-07-04T15:58:00Z">
              <w:tcPr>
                <w:tcW w:w="1134" w:type="dxa"/>
              </w:tcPr>
            </w:tcPrChange>
          </w:tcPr>
          <w:p>
            <w:pPr>
              <w:rPr>
                <w:rFonts w:ascii="宋体" w:hAnsi="宋体" w:eastAsia="宋体" w:cs="宋体"/>
                <w:bCs/>
                <w:sz w:val="24"/>
                <w:szCs w:val="24"/>
                <w:rPrChange w:id="1031" w:author="冰琪凌咖啡" w:date="2023-07-04T15:56:00Z">
                  <w:rPr>
                    <w:bCs/>
                  </w:rPr>
                </w:rPrChange>
              </w:rPr>
            </w:pPr>
            <w:r>
              <w:rPr>
                <w:rFonts w:hint="eastAsia" w:ascii="宋体" w:hAnsi="宋体" w:eastAsia="宋体" w:cs="宋体"/>
                <w:bCs/>
                <w:sz w:val="24"/>
                <w:szCs w:val="24"/>
                <w:rPrChange w:id="1032" w:author="冰琪凌咖啡" w:date="2023-07-04T15:56:00Z">
                  <w:rPr>
                    <w:rFonts w:hint="eastAsia"/>
                    <w:bCs/>
                  </w:rPr>
                </w:rPrChange>
              </w:rPr>
              <w:t>五孔插座</w:t>
            </w:r>
          </w:p>
        </w:tc>
        <w:tc>
          <w:tcPr>
            <w:tcW w:w="1512" w:type="dxa"/>
            <w:tcPrChange w:id="1033" w:author="冰琪凌咖啡" w:date="2023-07-04T15:58:00Z">
              <w:tcPr>
                <w:tcW w:w="708" w:type="dxa"/>
              </w:tcPr>
            </w:tcPrChange>
          </w:tcPr>
          <w:p>
            <w:pPr>
              <w:rPr>
                <w:rFonts w:ascii="宋体" w:hAnsi="宋体" w:eastAsia="宋体" w:cs="宋体"/>
                <w:bCs/>
                <w:sz w:val="24"/>
                <w:szCs w:val="24"/>
                <w:rPrChange w:id="1034" w:author="冰琪凌咖啡" w:date="2023-07-04T15:56:00Z">
                  <w:rPr>
                    <w:bCs/>
                  </w:rPr>
                </w:rPrChange>
              </w:rPr>
            </w:pPr>
            <w:r>
              <w:rPr>
                <w:rFonts w:hint="eastAsia" w:ascii="宋体" w:hAnsi="宋体" w:eastAsia="宋体" w:cs="宋体"/>
                <w:bCs/>
                <w:sz w:val="24"/>
                <w:szCs w:val="24"/>
                <w:rPrChange w:id="1035" w:author="冰琪凌咖啡" w:date="2023-07-04T15:56:00Z">
                  <w:rPr>
                    <w:rFonts w:hint="eastAsia"/>
                    <w:bCs/>
                  </w:rPr>
                </w:rPrChange>
              </w:rPr>
              <w:t>公牛</w:t>
            </w:r>
          </w:p>
        </w:tc>
        <w:tc>
          <w:tcPr>
            <w:tcW w:w="1688" w:type="dxa"/>
            <w:tcPrChange w:id="1036" w:author="冰琪凌咖啡" w:date="2023-07-04T15:58:00Z">
              <w:tcPr>
                <w:tcW w:w="1843" w:type="dxa"/>
              </w:tcPr>
            </w:tcPrChange>
          </w:tcPr>
          <w:p>
            <w:pPr>
              <w:rPr>
                <w:rFonts w:ascii="宋体" w:hAnsi="宋体" w:eastAsia="宋体" w:cs="宋体"/>
                <w:bCs/>
                <w:sz w:val="24"/>
                <w:szCs w:val="24"/>
                <w:rPrChange w:id="1037" w:author="冰琪凌咖啡" w:date="2023-07-04T15:56:00Z">
                  <w:rPr>
                    <w:bCs/>
                  </w:rPr>
                </w:rPrChange>
              </w:rPr>
            </w:pPr>
            <w:r>
              <w:rPr>
                <w:rFonts w:hint="eastAsia" w:ascii="宋体" w:hAnsi="宋体" w:eastAsia="宋体" w:cs="宋体"/>
                <w:bCs/>
                <w:sz w:val="24"/>
                <w:szCs w:val="24"/>
                <w:rPrChange w:id="1038" w:author="冰琪凌咖啡" w:date="2023-07-04T15:56:00Z">
                  <w:rPr>
                    <w:rFonts w:hint="eastAsia"/>
                    <w:bCs/>
                  </w:rPr>
                </w:rPrChange>
              </w:rPr>
              <w:t>暗装</w:t>
            </w:r>
          </w:p>
        </w:tc>
        <w:tc>
          <w:tcPr>
            <w:tcW w:w="987" w:type="dxa"/>
            <w:tcPrChange w:id="1039" w:author="冰琪凌咖啡" w:date="2023-07-04T15:58:00Z">
              <w:tcPr>
                <w:tcW w:w="1985" w:type="dxa"/>
              </w:tcPr>
            </w:tcPrChange>
          </w:tcPr>
          <w:p>
            <w:pPr>
              <w:rPr>
                <w:rFonts w:ascii="宋体" w:hAnsi="宋体" w:eastAsia="宋体" w:cs="宋体"/>
                <w:bCs/>
                <w:sz w:val="24"/>
                <w:szCs w:val="24"/>
                <w:rPrChange w:id="1040" w:author="冰琪凌咖啡" w:date="2023-07-04T15:56:00Z">
                  <w:rPr>
                    <w:bCs/>
                  </w:rPr>
                </w:rPrChange>
              </w:rPr>
            </w:pPr>
            <w:r>
              <w:rPr>
                <w:rFonts w:hint="eastAsia" w:ascii="宋体" w:hAnsi="宋体" w:eastAsia="宋体" w:cs="宋体"/>
                <w:bCs/>
                <w:sz w:val="24"/>
                <w:szCs w:val="24"/>
                <w:rPrChange w:id="1041" w:author="冰琪凌咖啡" w:date="2023-07-04T15:56:00Z">
                  <w:rPr>
                    <w:rFonts w:hint="eastAsia"/>
                    <w:bCs/>
                  </w:rPr>
                </w:rPrChange>
              </w:rPr>
              <w:t>个</w:t>
            </w:r>
          </w:p>
        </w:tc>
        <w:tc>
          <w:tcPr>
            <w:tcW w:w="1691" w:type="dxa"/>
            <w:tcPrChange w:id="1042" w:author="冰琪凌咖啡" w:date="2023-07-04T15:58:00Z">
              <w:tcPr>
                <w:tcW w:w="2318" w:type="dxa"/>
              </w:tcPr>
            </w:tcPrChange>
          </w:tcPr>
          <w:p>
            <w:pPr>
              <w:rPr>
                <w:rFonts w:ascii="宋体" w:hAnsi="宋体" w:eastAsia="宋体" w:cs="宋体"/>
                <w:bCs/>
                <w:sz w:val="24"/>
                <w:szCs w:val="24"/>
                <w:rPrChange w:id="1043"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044"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045" w:author="冰琪凌咖啡" w:date="2023-07-04T15:58:00Z">
              <w:tcPr>
                <w:tcW w:w="534" w:type="dxa"/>
              </w:tcPr>
            </w:tcPrChange>
          </w:tcPr>
          <w:p>
            <w:pPr>
              <w:rPr>
                <w:rFonts w:ascii="宋体" w:hAnsi="宋体" w:eastAsia="宋体" w:cs="宋体"/>
                <w:bCs/>
                <w:sz w:val="24"/>
                <w:szCs w:val="24"/>
                <w:rPrChange w:id="1046" w:author="冰琪凌咖啡" w:date="2023-07-04T15:56:00Z">
                  <w:rPr>
                    <w:bCs/>
                  </w:rPr>
                </w:rPrChange>
              </w:rPr>
            </w:pPr>
            <w:r>
              <w:rPr>
                <w:rFonts w:ascii="宋体" w:hAnsi="宋体" w:eastAsia="宋体" w:cs="宋体"/>
                <w:bCs/>
                <w:sz w:val="24"/>
                <w:szCs w:val="24"/>
                <w:rPrChange w:id="1047" w:author="冰琪凌咖啡" w:date="2023-07-04T15:56:00Z">
                  <w:rPr>
                    <w:bCs/>
                  </w:rPr>
                </w:rPrChange>
              </w:rPr>
              <w:t>24</w:t>
            </w:r>
          </w:p>
        </w:tc>
        <w:tc>
          <w:tcPr>
            <w:tcW w:w="1900" w:type="dxa"/>
            <w:tcPrChange w:id="1048" w:author="冰琪凌咖啡" w:date="2023-07-04T15:58:00Z">
              <w:tcPr>
                <w:tcW w:w="1134" w:type="dxa"/>
              </w:tcPr>
            </w:tcPrChange>
          </w:tcPr>
          <w:p>
            <w:pPr>
              <w:rPr>
                <w:rFonts w:ascii="宋体" w:hAnsi="宋体" w:eastAsia="宋体" w:cs="宋体"/>
                <w:bCs/>
                <w:sz w:val="24"/>
                <w:szCs w:val="24"/>
                <w:rPrChange w:id="1049" w:author="冰琪凌咖啡" w:date="2023-07-04T15:56:00Z">
                  <w:rPr>
                    <w:bCs/>
                  </w:rPr>
                </w:rPrChange>
              </w:rPr>
            </w:pPr>
            <w:r>
              <w:rPr>
                <w:rFonts w:hint="eastAsia" w:ascii="宋体" w:hAnsi="宋体" w:eastAsia="宋体" w:cs="宋体"/>
                <w:bCs/>
                <w:sz w:val="24"/>
                <w:szCs w:val="24"/>
                <w:rPrChange w:id="1050" w:author="冰琪凌咖啡" w:date="2023-07-04T15:56:00Z">
                  <w:rPr>
                    <w:rFonts w:hint="eastAsia"/>
                    <w:bCs/>
                  </w:rPr>
                </w:rPrChange>
              </w:rPr>
              <w:t>十孔插座</w:t>
            </w:r>
          </w:p>
        </w:tc>
        <w:tc>
          <w:tcPr>
            <w:tcW w:w="1512" w:type="dxa"/>
            <w:tcPrChange w:id="1051" w:author="冰琪凌咖啡" w:date="2023-07-04T15:58:00Z">
              <w:tcPr>
                <w:tcW w:w="708" w:type="dxa"/>
              </w:tcPr>
            </w:tcPrChange>
          </w:tcPr>
          <w:p>
            <w:pPr>
              <w:rPr>
                <w:rFonts w:ascii="宋体" w:hAnsi="宋体" w:eastAsia="宋体" w:cs="宋体"/>
                <w:bCs/>
                <w:sz w:val="24"/>
                <w:szCs w:val="24"/>
                <w:rPrChange w:id="1052" w:author="冰琪凌咖啡" w:date="2023-07-04T15:56:00Z">
                  <w:rPr>
                    <w:bCs/>
                  </w:rPr>
                </w:rPrChange>
              </w:rPr>
            </w:pPr>
            <w:r>
              <w:rPr>
                <w:rFonts w:hint="eastAsia" w:ascii="宋体" w:hAnsi="宋体" w:eastAsia="宋体" w:cs="宋体"/>
                <w:bCs/>
                <w:sz w:val="24"/>
                <w:szCs w:val="24"/>
                <w:rPrChange w:id="1053" w:author="冰琪凌咖啡" w:date="2023-07-04T15:56:00Z">
                  <w:rPr>
                    <w:rFonts w:hint="eastAsia"/>
                    <w:bCs/>
                  </w:rPr>
                </w:rPrChange>
              </w:rPr>
              <w:t>公牛</w:t>
            </w:r>
          </w:p>
        </w:tc>
        <w:tc>
          <w:tcPr>
            <w:tcW w:w="1688" w:type="dxa"/>
            <w:tcPrChange w:id="1054" w:author="冰琪凌咖啡" w:date="2023-07-04T15:58:00Z">
              <w:tcPr>
                <w:tcW w:w="1843" w:type="dxa"/>
              </w:tcPr>
            </w:tcPrChange>
          </w:tcPr>
          <w:p>
            <w:pPr>
              <w:rPr>
                <w:rFonts w:ascii="宋体" w:hAnsi="宋体" w:eastAsia="宋体" w:cs="宋体"/>
                <w:bCs/>
                <w:sz w:val="24"/>
                <w:szCs w:val="24"/>
                <w:rPrChange w:id="1055" w:author="冰琪凌咖啡" w:date="2023-07-04T15:56:00Z">
                  <w:rPr>
                    <w:bCs/>
                  </w:rPr>
                </w:rPrChange>
              </w:rPr>
            </w:pPr>
            <w:r>
              <w:rPr>
                <w:rFonts w:hint="eastAsia" w:ascii="宋体" w:hAnsi="宋体" w:eastAsia="宋体" w:cs="宋体"/>
                <w:bCs/>
                <w:sz w:val="24"/>
                <w:szCs w:val="24"/>
                <w:rPrChange w:id="1056" w:author="冰琪凌咖啡" w:date="2023-07-04T15:56:00Z">
                  <w:rPr>
                    <w:rFonts w:hint="eastAsia"/>
                    <w:bCs/>
                  </w:rPr>
                </w:rPrChange>
              </w:rPr>
              <w:t>暗装</w:t>
            </w:r>
          </w:p>
        </w:tc>
        <w:tc>
          <w:tcPr>
            <w:tcW w:w="987" w:type="dxa"/>
            <w:tcPrChange w:id="1057" w:author="冰琪凌咖啡" w:date="2023-07-04T15:58:00Z">
              <w:tcPr>
                <w:tcW w:w="1985" w:type="dxa"/>
              </w:tcPr>
            </w:tcPrChange>
          </w:tcPr>
          <w:p>
            <w:pPr>
              <w:rPr>
                <w:rFonts w:ascii="宋体" w:hAnsi="宋体" w:eastAsia="宋体" w:cs="宋体"/>
                <w:bCs/>
                <w:sz w:val="24"/>
                <w:szCs w:val="24"/>
                <w:rPrChange w:id="1058" w:author="冰琪凌咖啡" w:date="2023-07-04T15:56:00Z">
                  <w:rPr>
                    <w:bCs/>
                  </w:rPr>
                </w:rPrChange>
              </w:rPr>
            </w:pPr>
            <w:r>
              <w:rPr>
                <w:rFonts w:hint="eastAsia" w:ascii="宋体" w:hAnsi="宋体" w:eastAsia="宋体" w:cs="宋体"/>
                <w:bCs/>
                <w:sz w:val="24"/>
                <w:szCs w:val="24"/>
                <w:rPrChange w:id="1059" w:author="冰琪凌咖啡" w:date="2023-07-04T15:56:00Z">
                  <w:rPr>
                    <w:rFonts w:hint="eastAsia"/>
                    <w:bCs/>
                  </w:rPr>
                </w:rPrChange>
              </w:rPr>
              <w:t>个</w:t>
            </w:r>
          </w:p>
        </w:tc>
        <w:tc>
          <w:tcPr>
            <w:tcW w:w="1691" w:type="dxa"/>
            <w:tcPrChange w:id="1060" w:author="冰琪凌咖啡" w:date="2023-07-04T15:58:00Z">
              <w:tcPr>
                <w:tcW w:w="2318" w:type="dxa"/>
              </w:tcPr>
            </w:tcPrChange>
          </w:tcPr>
          <w:p>
            <w:pPr>
              <w:rPr>
                <w:rFonts w:ascii="宋体" w:hAnsi="宋体" w:eastAsia="宋体" w:cs="宋体"/>
                <w:bCs/>
                <w:sz w:val="24"/>
                <w:szCs w:val="24"/>
                <w:rPrChange w:id="1061"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062"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063" w:author="冰琪凌咖啡" w:date="2023-07-04T15:58:00Z">
              <w:tcPr>
                <w:tcW w:w="534" w:type="dxa"/>
              </w:tcPr>
            </w:tcPrChange>
          </w:tcPr>
          <w:p>
            <w:pPr>
              <w:rPr>
                <w:rFonts w:ascii="宋体" w:hAnsi="宋体" w:eastAsia="宋体" w:cs="宋体"/>
                <w:bCs/>
                <w:sz w:val="24"/>
                <w:szCs w:val="24"/>
                <w:rPrChange w:id="1064" w:author="冰琪凌咖啡" w:date="2023-07-04T15:56:00Z">
                  <w:rPr>
                    <w:bCs/>
                  </w:rPr>
                </w:rPrChange>
              </w:rPr>
            </w:pPr>
            <w:r>
              <w:rPr>
                <w:rFonts w:ascii="宋体" w:hAnsi="宋体" w:eastAsia="宋体" w:cs="宋体"/>
                <w:bCs/>
                <w:sz w:val="24"/>
                <w:szCs w:val="24"/>
                <w:rPrChange w:id="1065" w:author="冰琪凌咖啡" w:date="2023-07-04T15:56:00Z">
                  <w:rPr>
                    <w:bCs/>
                  </w:rPr>
                </w:rPrChange>
              </w:rPr>
              <w:t>25</w:t>
            </w:r>
          </w:p>
        </w:tc>
        <w:tc>
          <w:tcPr>
            <w:tcW w:w="1900" w:type="dxa"/>
            <w:tcPrChange w:id="1066" w:author="冰琪凌咖啡" w:date="2023-07-04T15:58:00Z">
              <w:tcPr>
                <w:tcW w:w="1134" w:type="dxa"/>
              </w:tcPr>
            </w:tcPrChange>
          </w:tcPr>
          <w:p>
            <w:pPr>
              <w:rPr>
                <w:rFonts w:ascii="宋体" w:hAnsi="宋体" w:eastAsia="宋体" w:cs="宋体"/>
                <w:bCs/>
                <w:sz w:val="24"/>
                <w:szCs w:val="24"/>
                <w:rPrChange w:id="1067" w:author="冰琪凌咖啡" w:date="2023-07-04T15:56:00Z">
                  <w:rPr>
                    <w:bCs/>
                  </w:rPr>
                </w:rPrChange>
              </w:rPr>
            </w:pPr>
            <w:r>
              <w:rPr>
                <w:rFonts w:hint="eastAsia" w:ascii="宋体" w:hAnsi="宋体" w:eastAsia="宋体" w:cs="宋体"/>
                <w:bCs/>
                <w:sz w:val="24"/>
                <w:szCs w:val="24"/>
                <w:rPrChange w:id="1068" w:author="冰琪凌咖啡" w:date="2023-07-04T15:56:00Z">
                  <w:rPr>
                    <w:rFonts w:hint="eastAsia"/>
                    <w:bCs/>
                  </w:rPr>
                </w:rPrChange>
              </w:rPr>
              <w:t>LED灯管</w:t>
            </w:r>
          </w:p>
        </w:tc>
        <w:tc>
          <w:tcPr>
            <w:tcW w:w="1512" w:type="dxa"/>
            <w:tcPrChange w:id="1069" w:author="冰琪凌咖啡" w:date="2023-07-04T15:58:00Z">
              <w:tcPr>
                <w:tcW w:w="708" w:type="dxa"/>
              </w:tcPr>
            </w:tcPrChange>
          </w:tcPr>
          <w:p>
            <w:pPr>
              <w:rPr>
                <w:rFonts w:ascii="宋体" w:hAnsi="宋体" w:eastAsia="宋体" w:cs="宋体"/>
                <w:bCs/>
                <w:sz w:val="24"/>
                <w:szCs w:val="24"/>
                <w:rPrChange w:id="1070" w:author="冰琪凌咖啡" w:date="2023-07-04T15:56:00Z">
                  <w:rPr>
                    <w:bCs/>
                  </w:rPr>
                </w:rPrChange>
              </w:rPr>
            </w:pPr>
            <w:r>
              <w:rPr>
                <w:rFonts w:hint="eastAsia" w:ascii="宋体" w:hAnsi="宋体" w:eastAsia="宋体" w:cs="宋体"/>
                <w:bCs/>
                <w:sz w:val="24"/>
                <w:szCs w:val="24"/>
                <w:rPrChange w:id="1071" w:author="冰琪凌咖啡" w:date="2023-07-04T15:56:00Z">
                  <w:rPr>
                    <w:rFonts w:hint="eastAsia"/>
                    <w:bCs/>
                  </w:rPr>
                </w:rPrChange>
              </w:rPr>
              <w:t>欧普</w:t>
            </w:r>
          </w:p>
        </w:tc>
        <w:tc>
          <w:tcPr>
            <w:tcW w:w="1688" w:type="dxa"/>
            <w:tcPrChange w:id="1072" w:author="冰琪凌咖啡" w:date="2023-07-04T15:58:00Z">
              <w:tcPr>
                <w:tcW w:w="1843" w:type="dxa"/>
              </w:tcPr>
            </w:tcPrChange>
          </w:tcPr>
          <w:p>
            <w:pPr>
              <w:rPr>
                <w:rFonts w:ascii="宋体" w:hAnsi="宋体" w:eastAsia="宋体" w:cs="宋体"/>
                <w:bCs/>
                <w:sz w:val="24"/>
                <w:szCs w:val="24"/>
                <w:rPrChange w:id="1073" w:author="冰琪凌咖啡" w:date="2023-07-04T15:56:00Z">
                  <w:rPr>
                    <w:bCs/>
                  </w:rPr>
                </w:rPrChange>
              </w:rPr>
            </w:pPr>
            <w:r>
              <w:rPr>
                <w:rFonts w:ascii="宋体" w:hAnsi="宋体" w:eastAsia="宋体" w:cs="宋体"/>
                <w:bCs/>
                <w:sz w:val="24"/>
                <w:szCs w:val="24"/>
                <w:rPrChange w:id="1074" w:author="冰琪凌咖啡" w:date="2023-07-04T15:56:00Z">
                  <w:rPr>
                    <w:bCs/>
                  </w:rPr>
                </w:rPrChange>
              </w:rPr>
              <w:t>5W</w:t>
            </w:r>
          </w:p>
        </w:tc>
        <w:tc>
          <w:tcPr>
            <w:tcW w:w="987" w:type="dxa"/>
            <w:tcPrChange w:id="1075" w:author="冰琪凌咖啡" w:date="2023-07-04T15:58:00Z">
              <w:tcPr>
                <w:tcW w:w="1985" w:type="dxa"/>
              </w:tcPr>
            </w:tcPrChange>
          </w:tcPr>
          <w:p>
            <w:pPr>
              <w:rPr>
                <w:rFonts w:ascii="宋体" w:hAnsi="宋体" w:eastAsia="宋体" w:cs="宋体"/>
                <w:bCs/>
                <w:sz w:val="24"/>
                <w:szCs w:val="24"/>
                <w:rPrChange w:id="1076" w:author="冰琪凌咖啡" w:date="2023-07-04T15:56:00Z">
                  <w:rPr>
                    <w:bCs/>
                  </w:rPr>
                </w:rPrChange>
              </w:rPr>
            </w:pPr>
            <w:r>
              <w:rPr>
                <w:rFonts w:hint="eastAsia" w:ascii="宋体" w:hAnsi="宋体" w:eastAsia="宋体" w:cs="宋体"/>
                <w:bCs/>
                <w:sz w:val="24"/>
                <w:szCs w:val="24"/>
                <w:rPrChange w:id="1077" w:author="冰琪凌咖啡" w:date="2023-07-04T15:56:00Z">
                  <w:rPr>
                    <w:rFonts w:hint="eastAsia"/>
                    <w:bCs/>
                  </w:rPr>
                </w:rPrChange>
              </w:rPr>
              <w:t>根</w:t>
            </w:r>
          </w:p>
        </w:tc>
        <w:tc>
          <w:tcPr>
            <w:tcW w:w="1691" w:type="dxa"/>
            <w:tcPrChange w:id="1078" w:author="冰琪凌咖啡" w:date="2023-07-04T15:58:00Z">
              <w:tcPr>
                <w:tcW w:w="2318" w:type="dxa"/>
              </w:tcPr>
            </w:tcPrChange>
          </w:tcPr>
          <w:p>
            <w:pPr>
              <w:rPr>
                <w:rFonts w:ascii="宋体" w:hAnsi="宋体" w:eastAsia="宋体" w:cs="宋体"/>
                <w:bCs/>
                <w:sz w:val="24"/>
                <w:szCs w:val="24"/>
                <w:rPrChange w:id="1079"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080"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081" w:author="冰琪凌咖啡" w:date="2023-07-04T15:58:00Z">
              <w:tcPr>
                <w:tcW w:w="534" w:type="dxa"/>
              </w:tcPr>
            </w:tcPrChange>
          </w:tcPr>
          <w:p>
            <w:pPr>
              <w:rPr>
                <w:rFonts w:ascii="宋体" w:hAnsi="宋体" w:eastAsia="宋体" w:cs="宋体"/>
                <w:bCs/>
                <w:sz w:val="24"/>
                <w:szCs w:val="24"/>
                <w:rPrChange w:id="1082" w:author="冰琪凌咖啡" w:date="2023-07-04T15:56:00Z">
                  <w:rPr>
                    <w:bCs/>
                  </w:rPr>
                </w:rPrChange>
              </w:rPr>
            </w:pPr>
            <w:r>
              <w:rPr>
                <w:rFonts w:ascii="宋体" w:hAnsi="宋体" w:eastAsia="宋体" w:cs="宋体"/>
                <w:bCs/>
                <w:sz w:val="24"/>
                <w:szCs w:val="24"/>
                <w:rPrChange w:id="1083" w:author="冰琪凌咖啡" w:date="2023-07-04T15:56:00Z">
                  <w:rPr>
                    <w:bCs/>
                  </w:rPr>
                </w:rPrChange>
              </w:rPr>
              <w:t>26</w:t>
            </w:r>
          </w:p>
        </w:tc>
        <w:tc>
          <w:tcPr>
            <w:tcW w:w="1900" w:type="dxa"/>
            <w:tcPrChange w:id="1084" w:author="冰琪凌咖啡" w:date="2023-07-04T15:58:00Z">
              <w:tcPr>
                <w:tcW w:w="1134" w:type="dxa"/>
              </w:tcPr>
            </w:tcPrChange>
          </w:tcPr>
          <w:p>
            <w:pPr>
              <w:rPr>
                <w:rFonts w:ascii="宋体" w:hAnsi="宋体" w:eastAsia="宋体" w:cs="宋体"/>
                <w:bCs/>
                <w:sz w:val="24"/>
                <w:szCs w:val="24"/>
                <w:rPrChange w:id="1085" w:author="冰琪凌咖啡" w:date="2023-07-04T15:56:00Z">
                  <w:rPr>
                    <w:bCs/>
                  </w:rPr>
                </w:rPrChange>
              </w:rPr>
            </w:pPr>
            <w:r>
              <w:rPr>
                <w:rFonts w:hint="eastAsia" w:ascii="宋体" w:hAnsi="宋体" w:eastAsia="宋体" w:cs="宋体"/>
                <w:bCs/>
                <w:sz w:val="24"/>
                <w:szCs w:val="24"/>
                <w:rPrChange w:id="1086" w:author="冰琪凌咖啡" w:date="2023-07-04T15:56:00Z">
                  <w:rPr>
                    <w:rFonts w:hint="eastAsia"/>
                    <w:bCs/>
                  </w:rPr>
                </w:rPrChange>
              </w:rPr>
              <w:t>LED灯管</w:t>
            </w:r>
          </w:p>
        </w:tc>
        <w:tc>
          <w:tcPr>
            <w:tcW w:w="1512" w:type="dxa"/>
            <w:tcPrChange w:id="1087" w:author="冰琪凌咖啡" w:date="2023-07-04T15:58:00Z">
              <w:tcPr>
                <w:tcW w:w="708" w:type="dxa"/>
              </w:tcPr>
            </w:tcPrChange>
          </w:tcPr>
          <w:p>
            <w:pPr>
              <w:rPr>
                <w:rFonts w:ascii="宋体" w:hAnsi="宋体" w:eastAsia="宋体" w:cs="宋体"/>
                <w:bCs/>
                <w:sz w:val="24"/>
                <w:szCs w:val="24"/>
                <w:rPrChange w:id="1088" w:author="冰琪凌咖啡" w:date="2023-07-04T15:56:00Z">
                  <w:rPr>
                    <w:bCs/>
                  </w:rPr>
                </w:rPrChange>
              </w:rPr>
            </w:pPr>
            <w:r>
              <w:rPr>
                <w:rFonts w:hint="eastAsia" w:ascii="宋体" w:hAnsi="宋体" w:eastAsia="宋体" w:cs="宋体"/>
                <w:bCs/>
                <w:sz w:val="24"/>
                <w:szCs w:val="24"/>
                <w:rPrChange w:id="1089" w:author="冰琪凌咖啡" w:date="2023-07-04T15:56:00Z">
                  <w:rPr>
                    <w:rFonts w:hint="eastAsia"/>
                    <w:bCs/>
                  </w:rPr>
                </w:rPrChange>
              </w:rPr>
              <w:t>欧普</w:t>
            </w:r>
          </w:p>
        </w:tc>
        <w:tc>
          <w:tcPr>
            <w:tcW w:w="1688" w:type="dxa"/>
            <w:tcPrChange w:id="1090" w:author="冰琪凌咖啡" w:date="2023-07-04T15:58:00Z">
              <w:tcPr>
                <w:tcW w:w="1843" w:type="dxa"/>
              </w:tcPr>
            </w:tcPrChange>
          </w:tcPr>
          <w:p>
            <w:pPr>
              <w:rPr>
                <w:rFonts w:ascii="宋体" w:hAnsi="宋体" w:eastAsia="宋体" w:cs="宋体"/>
                <w:bCs/>
                <w:sz w:val="24"/>
                <w:szCs w:val="24"/>
                <w:rPrChange w:id="1091" w:author="冰琪凌咖啡" w:date="2023-07-04T15:56:00Z">
                  <w:rPr>
                    <w:bCs/>
                  </w:rPr>
                </w:rPrChange>
              </w:rPr>
            </w:pPr>
            <w:r>
              <w:rPr>
                <w:rFonts w:ascii="宋体" w:hAnsi="宋体" w:eastAsia="宋体" w:cs="宋体"/>
                <w:bCs/>
                <w:sz w:val="24"/>
                <w:szCs w:val="24"/>
                <w:rPrChange w:id="1092" w:author="冰琪凌咖啡" w:date="2023-07-04T15:56:00Z">
                  <w:rPr>
                    <w:bCs/>
                  </w:rPr>
                </w:rPrChange>
              </w:rPr>
              <w:t>9W</w:t>
            </w:r>
          </w:p>
        </w:tc>
        <w:tc>
          <w:tcPr>
            <w:tcW w:w="987" w:type="dxa"/>
            <w:tcPrChange w:id="1093" w:author="冰琪凌咖啡" w:date="2023-07-04T15:58:00Z">
              <w:tcPr>
                <w:tcW w:w="1985" w:type="dxa"/>
              </w:tcPr>
            </w:tcPrChange>
          </w:tcPr>
          <w:p>
            <w:pPr>
              <w:rPr>
                <w:rFonts w:ascii="宋体" w:hAnsi="宋体" w:eastAsia="宋体" w:cs="宋体"/>
                <w:bCs/>
                <w:sz w:val="24"/>
                <w:szCs w:val="24"/>
                <w:rPrChange w:id="1094" w:author="冰琪凌咖啡" w:date="2023-07-04T15:56:00Z">
                  <w:rPr>
                    <w:bCs/>
                  </w:rPr>
                </w:rPrChange>
              </w:rPr>
            </w:pPr>
            <w:r>
              <w:rPr>
                <w:rFonts w:hint="eastAsia" w:ascii="宋体" w:hAnsi="宋体" w:eastAsia="宋体" w:cs="宋体"/>
                <w:bCs/>
                <w:sz w:val="24"/>
                <w:szCs w:val="24"/>
                <w:rPrChange w:id="1095" w:author="冰琪凌咖啡" w:date="2023-07-04T15:56:00Z">
                  <w:rPr>
                    <w:rFonts w:hint="eastAsia"/>
                    <w:bCs/>
                  </w:rPr>
                </w:rPrChange>
              </w:rPr>
              <w:t>根</w:t>
            </w:r>
          </w:p>
        </w:tc>
        <w:tc>
          <w:tcPr>
            <w:tcW w:w="1691" w:type="dxa"/>
            <w:tcPrChange w:id="1096" w:author="冰琪凌咖啡" w:date="2023-07-04T15:58:00Z">
              <w:tcPr>
                <w:tcW w:w="2318" w:type="dxa"/>
              </w:tcPr>
            </w:tcPrChange>
          </w:tcPr>
          <w:p>
            <w:pPr>
              <w:rPr>
                <w:rFonts w:ascii="宋体" w:hAnsi="宋体" w:eastAsia="宋体" w:cs="宋体"/>
                <w:bCs/>
                <w:sz w:val="24"/>
                <w:szCs w:val="24"/>
                <w:rPrChange w:id="1097"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098"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099" w:author="冰琪凌咖啡" w:date="2023-07-04T15:58:00Z">
              <w:tcPr>
                <w:tcW w:w="534" w:type="dxa"/>
              </w:tcPr>
            </w:tcPrChange>
          </w:tcPr>
          <w:p>
            <w:pPr>
              <w:rPr>
                <w:rFonts w:ascii="宋体" w:hAnsi="宋体" w:eastAsia="宋体" w:cs="宋体"/>
                <w:bCs/>
                <w:sz w:val="24"/>
                <w:szCs w:val="24"/>
                <w:rPrChange w:id="1100" w:author="冰琪凌咖啡" w:date="2023-07-04T15:56:00Z">
                  <w:rPr>
                    <w:bCs/>
                  </w:rPr>
                </w:rPrChange>
              </w:rPr>
            </w:pPr>
            <w:r>
              <w:rPr>
                <w:rFonts w:ascii="宋体" w:hAnsi="宋体" w:eastAsia="宋体" w:cs="宋体"/>
                <w:bCs/>
                <w:sz w:val="24"/>
                <w:szCs w:val="24"/>
                <w:rPrChange w:id="1101" w:author="冰琪凌咖啡" w:date="2023-07-04T15:56:00Z">
                  <w:rPr>
                    <w:bCs/>
                  </w:rPr>
                </w:rPrChange>
              </w:rPr>
              <w:t>27</w:t>
            </w:r>
          </w:p>
        </w:tc>
        <w:tc>
          <w:tcPr>
            <w:tcW w:w="1900" w:type="dxa"/>
            <w:tcPrChange w:id="1102" w:author="冰琪凌咖啡" w:date="2023-07-04T15:58:00Z">
              <w:tcPr>
                <w:tcW w:w="1134" w:type="dxa"/>
              </w:tcPr>
            </w:tcPrChange>
          </w:tcPr>
          <w:p>
            <w:pPr>
              <w:rPr>
                <w:rFonts w:ascii="宋体" w:hAnsi="宋体" w:eastAsia="宋体" w:cs="宋体"/>
                <w:bCs/>
                <w:sz w:val="24"/>
                <w:szCs w:val="24"/>
                <w:rPrChange w:id="1103" w:author="冰琪凌咖啡" w:date="2023-07-04T15:56:00Z">
                  <w:rPr>
                    <w:bCs/>
                  </w:rPr>
                </w:rPrChange>
              </w:rPr>
            </w:pPr>
            <w:r>
              <w:rPr>
                <w:rFonts w:hint="eastAsia" w:ascii="宋体" w:hAnsi="宋体" w:eastAsia="宋体" w:cs="宋体"/>
                <w:bCs/>
                <w:sz w:val="24"/>
                <w:szCs w:val="24"/>
                <w:rPrChange w:id="1104" w:author="冰琪凌咖啡" w:date="2023-07-04T15:56:00Z">
                  <w:rPr>
                    <w:rFonts w:hint="eastAsia"/>
                    <w:bCs/>
                  </w:rPr>
                </w:rPrChange>
              </w:rPr>
              <w:t>LED灯管</w:t>
            </w:r>
          </w:p>
        </w:tc>
        <w:tc>
          <w:tcPr>
            <w:tcW w:w="1512" w:type="dxa"/>
            <w:tcPrChange w:id="1105" w:author="冰琪凌咖啡" w:date="2023-07-04T15:58:00Z">
              <w:tcPr>
                <w:tcW w:w="708" w:type="dxa"/>
              </w:tcPr>
            </w:tcPrChange>
          </w:tcPr>
          <w:p>
            <w:pPr>
              <w:rPr>
                <w:rFonts w:ascii="宋体" w:hAnsi="宋体" w:eastAsia="宋体" w:cs="宋体"/>
                <w:bCs/>
                <w:sz w:val="24"/>
                <w:szCs w:val="24"/>
                <w:rPrChange w:id="1106" w:author="冰琪凌咖啡" w:date="2023-07-04T15:56:00Z">
                  <w:rPr>
                    <w:bCs/>
                  </w:rPr>
                </w:rPrChange>
              </w:rPr>
            </w:pPr>
            <w:r>
              <w:rPr>
                <w:rFonts w:hint="eastAsia" w:ascii="宋体" w:hAnsi="宋体" w:eastAsia="宋体" w:cs="宋体"/>
                <w:bCs/>
                <w:sz w:val="24"/>
                <w:szCs w:val="24"/>
                <w:rPrChange w:id="1107" w:author="冰琪凌咖啡" w:date="2023-07-04T15:56:00Z">
                  <w:rPr>
                    <w:rFonts w:hint="eastAsia"/>
                    <w:bCs/>
                  </w:rPr>
                </w:rPrChange>
              </w:rPr>
              <w:t>欧普</w:t>
            </w:r>
          </w:p>
        </w:tc>
        <w:tc>
          <w:tcPr>
            <w:tcW w:w="1688" w:type="dxa"/>
            <w:tcPrChange w:id="1108" w:author="冰琪凌咖啡" w:date="2023-07-04T15:58:00Z">
              <w:tcPr>
                <w:tcW w:w="1843" w:type="dxa"/>
              </w:tcPr>
            </w:tcPrChange>
          </w:tcPr>
          <w:p>
            <w:pPr>
              <w:rPr>
                <w:rFonts w:ascii="宋体" w:hAnsi="宋体" w:eastAsia="宋体" w:cs="宋体"/>
                <w:bCs/>
                <w:sz w:val="24"/>
                <w:szCs w:val="24"/>
                <w:rPrChange w:id="1109" w:author="冰琪凌咖啡" w:date="2023-07-04T15:56:00Z">
                  <w:rPr>
                    <w:bCs/>
                  </w:rPr>
                </w:rPrChange>
              </w:rPr>
            </w:pPr>
            <w:r>
              <w:rPr>
                <w:rFonts w:ascii="宋体" w:hAnsi="宋体" w:eastAsia="宋体" w:cs="宋体"/>
                <w:bCs/>
                <w:sz w:val="24"/>
                <w:szCs w:val="24"/>
                <w:rPrChange w:id="1110" w:author="冰琪凌咖啡" w:date="2023-07-04T15:56:00Z">
                  <w:rPr>
                    <w:bCs/>
                  </w:rPr>
                </w:rPrChange>
              </w:rPr>
              <w:t>13W</w:t>
            </w:r>
          </w:p>
        </w:tc>
        <w:tc>
          <w:tcPr>
            <w:tcW w:w="987" w:type="dxa"/>
            <w:tcPrChange w:id="1111" w:author="冰琪凌咖啡" w:date="2023-07-04T15:58:00Z">
              <w:tcPr>
                <w:tcW w:w="1985" w:type="dxa"/>
              </w:tcPr>
            </w:tcPrChange>
          </w:tcPr>
          <w:p>
            <w:pPr>
              <w:rPr>
                <w:rFonts w:ascii="宋体" w:hAnsi="宋体" w:eastAsia="宋体" w:cs="宋体"/>
                <w:bCs/>
                <w:sz w:val="24"/>
                <w:szCs w:val="24"/>
                <w:rPrChange w:id="1112" w:author="冰琪凌咖啡" w:date="2023-07-04T15:56:00Z">
                  <w:rPr>
                    <w:bCs/>
                  </w:rPr>
                </w:rPrChange>
              </w:rPr>
            </w:pPr>
            <w:r>
              <w:rPr>
                <w:rFonts w:hint="eastAsia" w:ascii="宋体" w:hAnsi="宋体" w:eastAsia="宋体" w:cs="宋体"/>
                <w:bCs/>
                <w:sz w:val="24"/>
                <w:szCs w:val="24"/>
                <w:rPrChange w:id="1113" w:author="冰琪凌咖啡" w:date="2023-07-04T15:56:00Z">
                  <w:rPr>
                    <w:rFonts w:hint="eastAsia"/>
                    <w:bCs/>
                  </w:rPr>
                </w:rPrChange>
              </w:rPr>
              <w:t>根</w:t>
            </w:r>
          </w:p>
        </w:tc>
        <w:tc>
          <w:tcPr>
            <w:tcW w:w="1691" w:type="dxa"/>
            <w:tcPrChange w:id="1114" w:author="冰琪凌咖啡" w:date="2023-07-04T15:58:00Z">
              <w:tcPr>
                <w:tcW w:w="2318" w:type="dxa"/>
              </w:tcPr>
            </w:tcPrChange>
          </w:tcPr>
          <w:p>
            <w:pPr>
              <w:rPr>
                <w:rFonts w:ascii="宋体" w:hAnsi="宋体" w:eastAsia="宋体" w:cs="宋体"/>
                <w:bCs/>
                <w:sz w:val="24"/>
                <w:szCs w:val="24"/>
                <w:rPrChange w:id="1115"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116"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117" w:author="冰琪凌咖啡" w:date="2023-07-04T15:58:00Z">
              <w:tcPr>
                <w:tcW w:w="534" w:type="dxa"/>
              </w:tcPr>
            </w:tcPrChange>
          </w:tcPr>
          <w:p>
            <w:pPr>
              <w:rPr>
                <w:rFonts w:ascii="宋体" w:hAnsi="宋体" w:eastAsia="宋体" w:cs="宋体"/>
                <w:bCs/>
                <w:sz w:val="24"/>
                <w:szCs w:val="24"/>
                <w:rPrChange w:id="1118" w:author="冰琪凌咖啡" w:date="2023-07-04T15:56:00Z">
                  <w:rPr>
                    <w:bCs/>
                  </w:rPr>
                </w:rPrChange>
              </w:rPr>
            </w:pPr>
            <w:r>
              <w:rPr>
                <w:rFonts w:ascii="宋体" w:hAnsi="宋体" w:eastAsia="宋体" w:cs="宋体"/>
                <w:bCs/>
                <w:sz w:val="24"/>
                <w:szCs w:val="24"/>
                <w:rPrChange w:id="1119" w:author="冰琪凌咖啡" w:date="2023-07-04T15:56:00Z">
                  <w:rPr>
                    <w:bCs/>
                  </w:rPr>
                </w:rPrChange>
              </w:rPr>
              <w:t>28</w:t>
            </w:r>
          </w:p>
        </w:tc>
        <w:tc>
          <w:tcPr>
            <w:tcW w:w="1900" w:type="dxa"/>
            <w:tcPrChange w:id="1120" w:author="冰琪凌咖啡" w:date="2023-07-04T15:58:00Z">
              <w:tcPr>
                <w:tcW w:w="1134" w:type="dxa"/>
              </w:tcPr>
            </w:tcPrChange>
          </w:tcPr>
          <w:p>
            <w:pPr>
              <w:rPr>
                <w:rFonts w:ascii="宋体" w:hAnsi="宋体" w:eastAsia="宋体" w:cs="宋体"/>
                <w:bCs/>
                <w:sz w:val="24"/>
                <w:szCs w:val="24"/>
                <w:rPrChange w:id="1121" w:author="冰琪凌咖啡" w:date="2023-07-04T15:56:00Z">
                  <w:rPr>
                    <w:bCs/>
                  </w:rPr>
                </w:rPrChange>
              </w:rPr>
            </w:pPr>
            <w:r>
              <w:rPr>
                <w:rFonts w:hint="eastAsia" w:ascii="宋体" w:hAnsi="宋体" w:eastAsia="宋体" w:cs="宋体"/>
                <w:bCs/>
                <w:sz w:val="24"/>
                <w:szCs w:val="24"/>
                <w:rPrChange w:id="1122" w:author="冰琪凌咖啡" w:date="2023-07-04T15:56:00Z">
                  <w:rPr>
                    <w:rFonts w:hint="eastAsia"/>
                    <w:bCs/>
                  </w:rPr>
                </w:rPrChange>
              </w:rPr>
              <w:t>LED灯管</w:t>
            </w:r>
            <w:del w:id="1123" w:author="xbany" w:date="2023-07-04T16:08:00Z">
              <w:r>
                <w:rPr>
                  <w:rFonts w:hint="eastAsia" w:ascii="宋体" w:hAnsi="宋体" w:eastAsia="宋体" w:cs="宋体"/>
                  <w:bCs/>
                  <w:sz w:val="24"/>
                  <w:szCs w:val="24"/>
                  <w:rPrChange w:id="1124" w:author="冰琪凌咖啡" w:date="2023-07-04T15:56:00Z">
                    <w:rPr>
                      <w:rFonts w:hint="eastAsia"/>
                      <w:bCs/>
                    </w:rPr>
                  </w:rPrChange>
                </w:rPr>
                <w:delText>LED灯管</w:delText>
              </w:r>
            </w:del>
          </w:p>
        </w:tc>
        <w:tc>
          <w:tcPr>
            <w:tcW w:w="1512" w:type="dxa"/>
            <w:tcPrChange w:id="1125" w:author="冰琪凌咖啡" w:date="2023-07-04T15:58:00Z">
              <w:tcPr>
                <w:tcW w:w="708" w:type="dxa"/>
              </w:tcPr>
            </w:tcPrChange>
          </w:tcPr>
          <w:p>
            <w:pPr>
              <w:rPr>
                <w:rFonts w:ascii="宋体" w:hAnsi="宋体" w:eastAsia="宋体" w:cs="宋体"/>
                <w:bCs/>
                <w:sz w:val="24"/>
                <w:szCs w:val="24"/>
                <w:rPrChange w:id="1126" w:author="冰琪凌咖啡" w:date="2023-07-04T15:56:00Z">
                  <w:rPr>
                    <w:bCs/>
                  </w:rPr>
                </w:rPrChange>
              </w:rPr>
            </w:pPr>
            <w:r>
              <w:rPr>
                <w:rFonts w:hint="eastAsia" w:ascii="宋体" w:hAnsi="宋体" w:eastAsia="宋体" w:cs="宋体"/>
                <w:bCs/>
                <w:sz w:val="24"/>
                <w:szCs w:val="24"/>
                <w:rPrChange w:id="1127" w:author="冰琪凌咖啡" w:date="2023-07-04T15:56:00Z">
                  <w:rPr>
                    <w:rFonts w:hint="eastAsia"/>
                    <w:bCs/>
                  </w:rPr>
                </w:rPrChange>
              </w:rPr>
              <w:t>欧普</w:t>
            </w:r>
          </w:p>
        </w:tc>
        <w:tc>
          <w:tcPr>
            <w:tcW w:w="1688" w:type="dxa"/>
            <w:tcPrChange w:id="1128" w:author="冰琪凌咖啡" w:date="2023-07-04T15:58:00Z">
              <w:tcPr>
                <w:tcW w:w="1843" w:type="dxa"/>
              </w:tcPr>
            </w:tcPrChange>
          </w:tcPr>
          <w:p>
            <w:pPr>
              <w:rPr>
                <w:rFonts w:ascii="宋体" w:hAnsi="宋体" w:eastAsia="宋体" w:cs="宋体"/>
                <w:bCs/>
                <w:sz w:val="24"/>
                <w:szCs w:val="24"/>
                <w:rPrChange w:id="1129" w:author="冰琪凌咖啡" w:date="2023-07-04T15:56:00Z">
                  <w:rPr>
                    <w:bCs/>
                  </w:rPr>
                </w:rPrChange>
              </w:rPr>
            </w:pPr>
            <w:r>
              <w:rPr>
                <w:rFonts w:ascii="宋体" w:hAnsi="宋体" w:eastAsia="宋体" w:cs="宋体"/>
                <w:bCs/>
                <w:sz w:val="24"/>
                <w:szCs w:val="24"/>
                <w:rPrChange w:id="1130" w:author="冰琪凌咖啡" w:date="2023-07-04T15:56:00Z">
                  <w:rPr>
                    <w:bCs/>
                  </w:rPr>
                </w:rPrChange>
              </w:rPr>
              <w:t>18W</w:t>
            </w:r>
          </w:p>
        </w:tc>
        <w:tc>
          <w:tcPr>
            <w:tcW w:w="987" w:type="dxa"/>
            <w:tcPrChange w:id="1131" w:author="冰琪凌咖啡" w:date="2023-07-04T15:58:00Z">
              <w:tcPr>
                <w:tcW w:w="1985" w:type="dxa"/>
              </w:tcPr>
            </w:tcPrChange>
          </w:tcPr>
          <w:p>
            <w:pPr>
              <w:rPr>
                <w:rFonts w:ascii="宋体" w:hAnsi="宋体" w:eastAsia="宋体" w:cs="宋体"/>
                <w:bCs/>
                <w:sz w:val="24"/>
                <w:szCs w:val="24"/>
                <w:rPrChange w:id="1132" w:author="冰琪凌咖啡" w:date="2023-07-04T15:56:00Z">
                  <w:rPr>
                    <w:bCs/>
                  </w:rPr>
                </w:rPrChange>
              </w:rPr>
            </w:pPr>
            <w:r>
              <w:rPr>
                <w:rFonts w:hint="eastAsia" w:ascii="宋体" w:hAnsi="宋体" w:eastAsia="宋体" w:cs="宋体"/>
                <w:bCs/>
                <w:sz w:val="24"/>
                <w:szCs w:val="24"/>
                <w:rPrChange w:id="1133" w:author="冰琪凌咖啡" w:date="2023-07-04T15:56:00Z">
                  <w:rPr>
                    <w:rFonts w:hint="eastAsia"/>
                    <w:bCs/>
                  </w:rPr>
                </w:rPrChange>
              </w:rPr>
              <w:t>根</w:t>
            </w:r>
          </w:p>
        </w:tc>
        <w:tc>
          <w:tcPr>
            <w:tcW w:w="1691" w:type="dxa"/>
            <w:tcPrChange w:id="1134" w:author="冰琪凌咖啡" w:date="2023-07-04T15:58:00Z">
              <w:tcPr>
                <w:tcW w:w="2318" w:type="dxa"/>
              </w:tcPr>
            </w:tcPrChange>
          </w:tcPr>
          <w:p>
            <w:pPr>
              <w:rPr>
                <w:rFonts w:ascii="宋体" w:hAnsi="宋体" w:eastAsia="宋体" w:cs="宋体"/>
                <w:bCs/>
                <w:sz w:val="24"/>
                <w:szCs w:val="24"/>
                <w:rPrChange w:id="1135"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136"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137" w:author="冰琪凌咖啡" w:date="2023-07-04T15:58:00Z">
              <w:tcPr>
                <w:tcW w:w="534" w:type="dxa"/>
              </w:tcPr>
            </w:tcPrChange>
          </w:tcPr>
          <w:p>
            <w:pPr>
              <w:rPr>
                <w:rFonts w:ascii="宋体" w:hAnsi="宋体" w:eastAsia="宋体" w:cs="宋体"/>
                <w:bCs/>
                <w:sz w:val="24"/>
                <w:szCs w:val="24"/>
                <w:rPrChange w:id="1138" w:author="冰琪凌咖啡" w:date="2023-07-04T15:56:00Z">
                  <w:rPr>
                    <w:bCs/>
                  </w:rPr>
                </w:rPrChange>
              </w:rPr>
            </w:pPr>
            <w:r>
              <w:rPr>
                <w:rFonts w:ascii="宋体" w:hAnsi="宋体" w:eastAsia="宋体" w:cs="宋体"/>
                <w:bCs/>
                <w:sz w:val="24"/>
                <w:szCs w:val="24"/>
                <w:rPrChange w:id="1139" w:author="冰琪凌咖啡" w:date="2023-07-04T15:56:00Z">
                  <w:rPr>
                    <w:bCs/>
                  </w:rPr>
                </w:rPrChange>
              </w:rPr>
              <w:t>29</w:t>
            </w:r>
          </w:p>
        </w:tc>
        <w:tc>
          <w:tcPr>
            <w:tcW w:w="1900" w:type="dxa"/>
            <w:tcPrChange w:id="1140" w:author="冰琪凌咖啡" w:date="2023-07-04T15:58:00Z">
              <w:tcPr>
                <w:tcW w:w="1134" w:type="dxa"/>
              </w:tcPr>
            </w:tcPrChange>
          </w:tcPr>
          <w:p>
            <w:pPr>
              <w:rPr>
                <w:rFonts w:ascii="宋体" w:hAnsi="宋体" w:eastAsia="宋体" w:cs="宋体"/>
                <w:bCs/>
                <w:sz w:val="24"/>
                <w:szCs w:val="24"/>
                <w:rPrChange w:id="1141" w:author="冰琪凌咖啡" w:date="2023-07-04T15:56:00Z">
                  <w:rPr>
                    <w:bCs/>
                  </w:rPr>
                </w:rPrChange>
              </w:rPr>
            </w:pPr>
            <w:r>
              <w:rPr>
                <w:rFonts w:hint="eastAsia" w:ascii="宋体" w:hAnsi="宋体" w:eastAsia="宋体" w:cs="宋体"/>
                <w:bCs/>
                <w:sz w:val="24"/>
                <w:szCs w:val="24"/>
                <w:rPrChange w:id="1142" w:author="冰琪凌咖啡" w:date="2023-07-04T15:56:00Z">
                  <w:rPr>
                    <w:rFonts w:hint="eastAsia"/>
                    <w:bCs/>
                  </w:rPr>
                </w:rPrChange>
              </w:rPr>
              <w:t>LED灯管</w:t>
            </w:r>
          </w:p>
        </w:tc>
        <w:tc>
          <w:tcPr>
            <w:tcW w:w="1512" w:type="dxa"/>
            <w:tcPrChange w:id="1143" w:author="冰琪凌咖啡" w:date="2023-07-04T15:58:00Z">
              <w:tcPr>
                <w:tcW w:w="708" w:type="dxa"/>
              </w:tcPr>
            </w:tcPrChange>
          </w:tcPr>
          <w:p>
            <w:pPr>
              <w:rPr>
                <w:rFonts w:ascii="宋体" w:hAnsi="宋体" w:eastAsia="宋体" w:cs="宋体"/>
                <w:bCs/>
                <w:sz w:val="24"/>
                <w:szCs w:val="24"/>
                <w:rPrChange w:id="1144" w:author="冰琪凌咖啡" w:date="2023-07-04T15:56:00Z">
                  <w:rPr>
                    <w:bCs/>
                  </w:rPr>
                </w:rPrChange>
              </w:rPr>
            </w:pPr>
            <w:ins w:id="1145" w:author="xbany" w:date="2023-07-05T15:55:00Z">
              <w:r>
                <w:rPr>
                  <w:rFonts w:hint="eastAsia" w:ascii="宋体" w:hAnsi="宋体" w:eastAsia="宋体" w:cs="宋体"/>
                  <w:bCs/>
                  <w:sz w:val="24"/>
                  <w:szCs w:val="24"/>
                </w:rPr>
                <w:t>欧普</w:t>
              </w:r>
            </w:ins>
          </w:p>
        </w:tc>
        <w:tc>
          <w:tcPr>
            <w:tcW w:w="1688" w:type="dxa"/>
            <w:tcPrChange w:id="1146" w:author="冰琪凌咖啡" w:date="2023-07-04T15:58:00Z">
              <w:tcPr>
                <w:tcW w:w="1843" w:type="dxa"/>
              </w:tcPr>
            </w:tcPrChange>
          </w:tcPr>
          <w:p>
            <w:pPr>
              <w:rPr>
                <w:rFonts w:ascii="宋体" w:hAnsi="宋体" w:eastAsia="宋体" w:cs="宋体"/>
                <w:bCs/>
                <w:sz w:val="24"/>
                <w:szCs w:val="24"/>
                <w:rPrChange w:id="1147" w:author="冰琪凌咖啡" w:date="2023-07-04T15:56:00Z">
                  <w:rPr>
                    <w:bCs/>
                  </w:rPr>
                </w:rPrChange>
              </w:rPr>
            </w:pPr>
            <w:r>
              <w:rPr>
                <w:rFonts w:ascii="宋体" w:hAnsi="宋体" w:eastAsia="宋体" w:cs="宋体"/>
                <w:bCs/>
                <w:sz w:val="24"/>
                <w:szCs w:val="24"/>
                <w:rPrChange w:id="1148" w:author="冰琪凌咖啡" w:date="2023-07-04T15:56:00Z">
                  <w:rPr>
                    <w:bCs/>
                  </w:rPr>
                </w:rPrChange>
              </w:rPr>
              <w:t>28W</w:t>
            </w:r>
          </w:p>
        </w:tc>
        <w:tc>
          <w:tcPr>
            <w:tcW w:w="987" w:type="dxa"/>
            <w:tcPrChange w:id="1149" w:author="冰琪凌咖啡" w:date="2023-07-04T15:58:00Z">
              <w:tcPr>
                <w:tcW w:w="1985" w:type="dxa"/>
              </w:tcPr>
            </w:tcPrChange>
          </w:tcPr>
          <w:p>
            <w:pPr>
              <w:rPr>
                <w:rFonts w:ascii="宋体" w:hAnsi="宋体" w:eastAsia="宋体" w:cs="宋体"/>
                <w:bCs/>
                <w:sz w:val="24"/>
                <w:szCs w:val="24"/>
                <w:rPrChange w:id="1150" w:author="冰琪凌咖啡" w:date="2023-07-04T15:56:00Z">
                  <w:rPr>
                    <w:bCs/>
                  </w:rPr>
                </w:rPrChange>
              </w:rPr>
            </w:pPr>
            <w:r>
              <w:rPr>
                <w:rFonts w:hint="eastAsia" w:ascii="宋体" w:hAnsi="宋体" w:eastAsia="宋体" w:cs="宋体"/>
                <w:bCs/>
                <w:sz w:val="24"/>
                <w:szCs w:val="24"/>
                <w:rPrChange w:id="1151" w:author="冰琪凌咖啡" w:date="2023-07-04T15:56:00Z">
                  <w:rPr>
                    <w:rFonts w:hint="eastAsia"/>
                    <w:bCs/>
                  </w:rPr>
                </w:rPrChange>
              </w:rPr>
              <w:t>根</w:t>
            </w:r>
          </w:p>
        </w:tc>
        <w:tc>
          <w:tcPr>
            <w:tcW w:w="1691" w:type="dxa"/>
            <w:tcPrChange w:id="1152" w:author="冰琪凌咖啡" w:date="2023-07-04T15:58:00Z">
              <w:tcPr>
                <w:tcW w:w="2318" w:type="dxa"/>
              </w:tcPr>
            </w:tcPrChange>
          </w:tcPr>
          <w:p>
            <w:pPr>
              <w:rPr>
                <w:rFonts w:ascii="宋体" w:hAnsi="宋体" w:eastAsia="宋体" w:cs="宋体"/>
                <w:bCs/>
                <w:sz w:val="24"/>
                <w:szCs w:val="24"/>
                <w:rPrChange w:id="1153"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154"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155" w:author="冰琪凌咖啡" w:date="2023-07-04T15:58:00Z">
              <w:tcPr>
                <w:tcW w:w="534" w:type="dxa"/>
              </w:tcPr>
            </w:tcPrChange>
          </w:tcPr>
          <w:p>
            <w:pPr>
              <w:rPr>
                <w:rFonts w:ascii="宋体" w:hAnsi="宋体" w:eastAsia="宋体" w:cs="宋体"/>
                <w:bCs/>
                <w:sz w:val="24"/>
                <w:szCs w:val="24"/>
                <w:rPrChange w:id="1156" w:author="冰琪凌咖啡" w:date="2023-07-04T15:56:00Z">
                  <w:rPr>
                    <w:bCs/>
                  </w:rPr>
                </w:rPrChange>
              </w:rPr>
            </w:pPr>
            <w:r>
              <w:rPr>
                <w:rFonts w:ascii="宋体" w:hAnsi="宋体" w:eastAsia="宋体" w:cs="宋体"/>
                <w:bCs/>
                <w:sz w:val="24"/>
                <w:szCs w:val="24"/>
                <w:rPrChange w:id="1157" w:author="冰琪凌咖啡" w:date="2023-07-04T15:56:00Z">
                  <w:rPr>
                    <w:bCs/>
                  </w:rPr>
                </w:rPrChange>
              </w:rPr>
              <w:t>30</w:t>
            </w:r>
          </w:p>
        </w:tc>
        <w:tc>
          <w:tcPr>
            <w:tcW w:w="1900" w:type="dxa"/>
            <w:tcPrChange w:id="1158" w:author="冰琪凌咖啡" w:date="2023-07-04T15:58:00Z">
              <w:tcPr>
                <w:tcW w:w="1134" w:type="dxa"/>
              </w:tcPr>
            </w:tcPrChange>
          </w:tcPr>
          <w:p>
            <w:pPr>
              <w:rPr>
                <w:rFonts w:ascii="宋体" w:hAnsi="宋体" w:eastAsia="宋体" w:cs="宋体"/>
                <w:bCs/>
                <w:sz w:val="24"/>
                <w:szCs w:val="24"/>
                <w:rPrChange w:id="1159" w:author="冰琪凌咖啡" w:date="2023-07-04T15:56:00Z">
                  <w:rPr>
                    <w:bCs/>
                  </w:rPr>
                </w:rPrChange>
              </w:rPr>
            </w:pPr>
            <w:r>
              <w:rPr>
                <w:rFonts w:hint="eastAsia" w:ascii="宋体" w:hAnsi="宋体" w:eastAsia="宋体" w:cs="宋体"/>
                <w:bCs/>
                <w:sz w:val="24"/>
                <w:szCs w:val="24"/>
                <w:rPrChange w:id="1160" w:author="冰琪凌咖啡" w:date="2023-07-04T15:56:00Z">
                  <w:rPr>
                    <w:rFonts w:hint="eastAsia"/>
                    <w:bCs/>
                  </w:rPr>
                </w:rPrChange>
              </w:rPr>
              <w:t>灯泡</w:t>
            </w:r>
          </w:p>
        </w:tc>
        <w:tc>
          <w:tcPr>
            <w:tcW w:w="1512" w:type="dxa"/>
            <w:tcPrChange w:id="1161" w:author="冰琪凌咖啡" w:date="2023-07-04T15:58:00Z">
              <w:tcPr>
                <w:tcW w:w="708" w:type="dxa"/>
              </w:tcPr>
            </w:tcPrChange>
          </w:tcPr>
          <w:p>
            <w:pPr>
              <w:rPr>
                <w:rFonts w:ascii="宋体" w:hAnsi="宋体" w:eastAsia="宋体" w:cs="宋体"/>
                <w:bCs/>
                <w:sz w:val="24"/>
                <w:szCs w:val="24"/>
                <w:rPrChange w:id="1162" w:author="冰琪凌咖啡" w:date="2023-07-04T15:56:00Z">
                  <w:rPr>
                    <w:bCs/>
                  </w:rPr>
                </w:rPrChange>
              </w:rPr>
            </w:pPr>
          </w:p>
        </w:tc>
        <w:tc>
          <w:tcPr>
            <w:tcW w:w="1688" w:type="dxa"/>
            <w:tcPrChange w:id="1163" w:author="冰琪凌咖啡" w:date="2023-07-04T15:58:00Z">
              <w:tcPr>
                <w:tcW w:w="1843" w:type="dxa"/>
              </w:tcPr>
            </w:tcPrChange>
          </w:tcPr>
          <w:p>
            <w:pPr>
              <w:rPr>
                <w:rFonts w:ascii="宋体" w:hAnsi="宋体" w:eastAsia="宋体" w:cs="宋体"/>
                <w:bCs/>
                <w:sz w:val="24"/>
                <w:szCs w:val="24"/>
                <w:rPrChange w:id="1164" w:author="冰琪凌咖啡" w:date="2023-07-04T15:56:00Z">
                  <w:rPr>
                    <w:bCs/>
                  </w:rPr>
                </w:rPrChange>
              </w:rPr>
            </w:pPr>
            <w:r>
              <w:rPr>
                <w:rFonts w:ascii="宋体" w:hAnsi="宋体" w:eastAsia="宋体" w:cs="宋体"/>
                <w:bCs/>
                <w:sz w:val="24"/>
                <w:szCs w:val="24"/>
                <w:rPrChange w:id="1165" w:author="冰琪凌咖啡" w:date="2023-07-04T15:56:00Z">
                  <w:rPr>
                    <w:bCs/>
                  </w:rPr>
                </w:rPrChange>
              </w:rPr>
              <w:t>3W</w:t>
            </w:r>
          </w:p>
        </w:tc>
        <w:tc>
          <w:tcPr>
            <w:tcW w:w="987" w:type="dxa"/>
            <w:tcPrChange w:id="1166" w:author="冰琪凌咖啡" w:date="2023-07-04T15:58:00Z">
              <w:tcPr>
                <w:tcW w:w="1985" w:type="dxa"/>
              </w:tcPr>
            </w:tcPrChange>
          </w:tcPr>
          <w:p>
            <w:pPr>
              <w:rPr>
                <w:rFonts w:ascii="宋体" w:hAnsi="宋体" w:eastAsia="宋体" w:cs="宋体"/>
                <w:bCs/>
                <w:sz w:val="24"/>
                <w:szCs w:val="24"/>
                <w:rPrChange w:id="1167" w:author="冰琪凌咖啡" w:date="2023-07-04T15:56:00Z">
                  <w:rPr>
                    <w:bCs/>
                  </w:rPr>
                </w:rPrChange>
              </w:rPr>
            </w:pPr>
            <w:r>
              <w:rPr>
                <w:rFonts w:hint="eastAsia" w:ascii="宋体" w:hAnsi="宋体" w:eastAsia="宋体" w:cs="宋体"/>
                <w:bCs/>
                <w:sz w:val="24"/>
                <w:szCs w:val="24"/>
                <w:rPrChange w:id="1168" w:author="冰琪凌咖啡" w:date="2023-07-04T15:56:00Z">
                  <w:rPr>
                    <w:rFonts w:hint="eastAsia"/>
                    <w:bCs/>
                  </w:rPr>
                </w:rPrChange>
              </w:rPr>
              <w:t>个</w:t>
            </w:r>
          </w:p>
        </w:tc>
        <w:tc>
          <w:tcPr>
            <w:tcW w:w="1691" w:type="dxa"/>
            <w:tcPrChange w:id="1169" w:author="冰琪凌咖啡" w:date="2023-07-04T15:58:00Z">
              <w:tcPr>
                <w:tcW w:w="2318" w:type="dxa"/>
              </w:tcPr>
            </w:tcPrChange>
          </w:tcPr>
          <w:p>
            <w:pPr>
              <w:rPr>
                <w:rFonts w:ascii="宋体" w:hAnsi="宋体" w:eastAsia="宋体" w:cs="宋体"/>
                <w:bCs/>
                <w:sz w:val="24"/>
                <w:szCs w:val="24"/>
                <w:rPrChange w:id="1170"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171"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172" w:author="冰琪凌咖啡" w:date="2023-07-04T15:58:00Z">
              <w:tcPr>
                <w:tcW w:w="534" w:type="dxa"/>
              </w:tcPr>
            </w:tcPrChange>
          </w:tcPr>
          <w:p>
            <w:pPr>
              <w:rPr>
                <w:rFonts w:ascii="宋体" w:hAnsi="宋体" w:eastAsia="宋体" w:cs="宋体"/>
                <w:bCs/>
                <w:sz w:val="24"/>
                <w:szCs w:val="24"/>
                <w:rPrChange w:id="1173" w:author="冰琪凌咖啡" w:date="2023-07-04T15:56:00Z">
                  <w:rPr>
                    <w:bCs/>
                  </w:rPr>
                </w:rPrChange>
              </w:rPr>
            </w:pPr>
            <w:r>
              <w:rPr>
                <w:rFonts w:ascii="宋体" w:hAnsi="宋体" w:eastAsia="宋体" w:cs="宋体"/>
                <w:bCs/>
                <w:sz w:val="24"/>
                <w:szCs w:val="24"/>
                <w:rPrChange w:id="1174" w:author="冰琪凌咖啡" w:date="2023-07-04T15:56:00Z">
                  <w:rPr>
                    <w:bCs/>
                  </w:rPr>
                </w:rPrChange>
              </w:rPr>
              <w:t>31</w:t>
            </w:r>
          </w:p>
        </w:tc>
        <w:tc>
          <w:tcPr>
            <w:tcW w:w="1900" w:type="dxa"/>
            <w:tcPrChange w:id="1175" w:author="冰琪凌咖啡" w:date="2023-07-04T15:58:00Z">
              <w:tcPr>
                <w:tcW w:w="1134" w:type="dxa"/>
              </w:tcPr>
            </w:tcPrChange>
          </w:tcPr>
          <w:p>
            <w:pPr>
              <w:rPr>
                <w:rFonts w:ascii="宋体" w:hAnsi="宋体" w:eastAsia="宋体" w:cs="宋体"/>
                <w:bCs/>
                <w:sz w:val="24"/>
                <w:szCs w:val="24"/>
                <w:rPrChange w:id="1176" w:author="冰琪凌咖啡" w:date="2023-07-04T15:56:00Z">
                  <w:rPr>
                    <w:bCs/>
                  </w:rPr>
                </w:rPrChange>
              </w:rPr>
            </w:pPr>
            <w:r>
              <w:rPr>
                <w:rFonts w:hint="eastAsia" w:ascii="宋体" w:hAnsi="宋体" w:eastAsia="宋体" w:cs="宋体"/>
                <w:bCs/>
                <w:sz w:val="24"/>
                <w:szCs w:val="24"/>
                <w:rPrChange w:id="1177" w:author="冰琪凌咖啡" w:date="2023-07-04T15:56:00Z">
                  <w:rPr>
                    <w:rFonts w:hint="eastAsia"/>
                    <w:bCs/>
                  </w:rPr>
                </w:rPrChange>
              </w:rPr>
              <w:t>灯泡</w:t>
            </w:r>
          </w:p>
        </w:tc>
        <w:tc>
          <w:tcPr>
            <w:tcW w:w="1512" w:type="dxa"/>
            <w:tcPrChange w:id="1178" w:author="冰琪凌咖啡" w:date="2023-07-04T15:58:00Z">
              <w:tcPr>
                <w:tcW w:w="708" w:type="dxa"/>
              </w:tcPr>
            </w:tcPrChange>
          </w:tcPr>
          <w:p>
            <w:pPr>
              <w:rPr>
                <w:rFonts w:ascii="宋体" w:hAnsi="宋体" w:eastAsia="宋体" w:cs="宋体"/>
                <w:bCs/>
                <w:sz w:val="24"/>
                <w:szCs w:val="24"/>
                <w:rPrChange w:id="1179" w:author="冰琪凌咖啡" w:date="2023-07-04T15:56:00Z">
                  <w:rPr>
                    <w:bCs/>
                  </w:rPr>
                </w:rPrChange>
              </w:rPr>
            </w:pPr>
          </w:p>
        </w:tc>
        <w:tc>
          <w:tcPr>
            <w:tcW w:w="1688" w:type="dxa"/>
            <w:tcPrChange w:id="1180" w:author="冰琪凌咖啡" w:date="2023-07-04T15:58:00Z">
              <w:tcPr>
                <w:tcW w:w="1843" w:type="dxa"/>
              </w:tcPr>
            </w:tcPrChange>
          </w:tcPr>
          <w:p>
            <w:pPr>
              <w:rPr>
                <w:rFonts w:ascii="宋体" w:hAnsi="宋体" w:eastAsia="宋体" w:cs="宋体"/>
                <w:bCs/>
                <w:sz w:val="24"/>
                <w:szCs w:val="24"/>
                <w:rPrChange w:id="1181" w:author="冰琪凌咖啡" w:date="2023-07-04T15:56:00Z">
                  <w:rPr>
                    <w:bCs/>
                  </w:rPr>
                </w:rPrChange>
              </w:rPr>
            </w:pPr>
            <w:r>
              <w:rPr>
                <w:rFonts w:ascii="宋体" w:hAnsi="宋体" w:eastAsia="宋体" w:cs="宋体"/>
                <w:bCs/>
                <w:sz w:val="24"/>
                <w:szCs w:val="24"/>
                <w:rPrChange w:id="1182" w:author="冰琪凌咖啡" w:date="2023-07-04T15:56:00Z">
                  <w:rPr>
                    <w:bCs/>
                  </w:rPr>
                </w:rPrChange>
              </w:rPr>
              <w:t>5W</w:t>
            </w:r>
          </w:p>
        </w:tc>
        <w:tc>
          <w:tcPr>
            <w:tcW w:w="987" w:type="dxa"/>
            <w:tcPrChange w:id="1183" w:author="冰琪凌咖啡" w:date="2023-07-04T15:58:00Z">
              <w:tcPr>
                <w:tcW w:w="1985" w:type="dxa"/>
              </w:tcPr>
            </w:tcPrChange>
          </w:tcPr>
          <w:p>
            <w:pPr>
              <w:rPr>
                <w:rFonts w:ascii="宋体" w:hAnsi="宋体" w:eastAsia="宋体" w:cs="宋体"/>
                <w:bCs/>
                <w:sz w:val="24"/>
                <w:szCs w:val="24"/>
                <w:rPrChange w:id="1184" w:author="冰琪凌咖啡" w:date="2023-07-04T15:56:00Z">
                  <w:rPr>
                    <w:bCs/>
                  </w:rPr>
                </w:rPrChange>
              </w:rPr>
            </w:pPr>
            <w:r>
              <w:rPr>
                <w:rFonts w:hint="eastAsia" w:ascii="宋体" w:hAnsi="宋体" w:eastAsia="宋体" w:cs="宋体"/>
                <w:bCs/>
                <w:sz w:val="24"/>
                <w:szCs w:val="24"/>
                <w:rPrChange w:id="1185" w:author="冰琪凌咖啡" w:date="2023-07-04T15:56:00Z">
                  <w:rPr>
                    <w:rFonts w:hint="eastAsia"/>
                    <w:bCs/>
                  </w:rPr>
                </w:rPrChange>
              </w:rPr>
              <w:t>个</w:t>
            </w:r>
          </w:p>
        </w:tc>
        <w:tc>
          <w:tcPr>
            <w:tcW w:w="1691" w:type="dxa"/>
            <w:tcPrChange w:id="1186" w:author="冰琪凌咖啡" w:date="2023-07-04T15:58:00Z">
              <w:tcPr>
                <w:tcW w:w="2318" w:type="dxa"/>
              </w:tcPr>
            </w:tcPrChange>
          </w:tcPr>
          <w:p>
            <w:pPr>
              <w:rPr>
                <w:rFonts w:ascii="宋体" w:hAnsi="宋体" w:eastAsia="宋体" w:cs="宋体"/>
                <w:bCs/>
                <w:sz w:val="24"/>
                <w:szCs w:val="24"/>
                <w:rPrChange w:id="1187"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188"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189" w:author="冰琪凌咖啡" w:date="2023-07-04T15:58:00Z">
              <w:tcPr>
                <w:tcW w:w="534" w:type="dxa"/>
              </w:tcPr>
            </w:tcPrChange>
          </w:tcPr>
          <w:p>
            <w:pPr>
              <w:rPr>
                <w:rFonts w:ascii="宋体" w:hAnsi="宋体" w:eastAsia="宋体" w:cs="宋体"/>
                <w:bCs/>
                <w:sz w:val="24"/>
                <w:szCs w:val="24"/>
                <w:rPrChange w:id="1190" w:author="冰琪凌咖啡" w:date="2023-07-04T15:56:00Z">
                  <w:rPr>
                    <w:bCs/>
                  </w:rPr>
                </w:rPrChange>
              </w:rPr>
            </w:pPr>
            <w:r>
              <w:rPr>
                <w:rFonts w:ascii="宋体" w:hAnsi="宋体" w:eastAsia="宋体" w:cs="宋体"/>
                <w:bCs/>
                <w:sz w:val="24"/>
                <w:szCs w:val="24"/>
                <w:rPrChange w:id="1191" w:author="冰琪凌咖啡" w:date="2023-07-04T15:56:00Z">
                  <w:rPr>
                    <w:bCs/>
                  </w:rPr>
                </w:rPrChange>
              </w:rPr>
              <w:t>32</w:t>
            </w:r>
          </w:p>
        </w:tc>
        <w:tc>
          <w:tcPr>
            <w:tcW w:w="1900" w:type="dxa"/>
            <w:tcPrChange w:id="1192" w:author="冰琪凌咖啡" w:date="2023-07-04T15:58:00Z">
              <w:tcPr>
                <w:tcW w:w="1134" w:type="dxa"/>
              </w:tcPr>
            </w:tcPrChange>
          </w:tcPr>
          <w:p>
            <w:pPr>
              <w:rPr>
                <w:rFonts w:ascii="宋体" w:hAnsi="宋体" w:eastAsia="宋体" w:cs="宋体"/>
                <w:bCs/>
                <w:sz w:val="24"/>
                <w:szCs w:val="24"/>
                <w:rPrChange w:id="1193" w:author="冰琪凌咖啡" w:date="2023-07-04T15:56:00Z">
                  <w:rPr>
                    <w:bCs/>
                  </w:rPr>
                </w:rPrChange>
              </w:rPr>
            </w:pPr>
            <w:r>
              <w:rPr>
                <w:rFonts w:hint="eastAsia" w:ascii="宋体" w:hAnsi="宋体" w:eastAsia="宋体" w:cs="宋体"/>
                <w:bCs/>
                <w:sz w:val="24"/>
                <w:szCs w:val="24"/>
                <w:rPrChange w:id="1194" w:author="冰琪凌咖啡" w:date="2023-07-04T15:56:00Z">
                  <w:rPr>
                    <w:rFonts w:hint="eastAsia"/>
                    <w:bCs/>
                  </w:rPr>
                </w:rPrChange>
              </w:rPr>
              <w:t>灯泡</w:t>
            </w:r>
          </w:p>
        </w:tc>
        <w:tc>
          <w:tcPr>
            <w:tcW w:w="1512" w:type="dxa"/>
            <w:tcPrChange w:id="1195" w:author="冰琪凌咖啡" w:date="2023-07-04T15:58:00Z">
              <w:tcPr>
                <w:tcW w:w="708" w:type="dxa"/>
              </w:tcPr>
            </w:tcPrChange>
          </w:tcPr>
          <w:p>
            <w:pPr>
              <w:rPr>
                <w:rFonts w:ascii="宋体" w:hAnsi="宋体" w:eastAsia="宋体" w:cs="宋体"/>
                <w:bCs/>
                <w:sz w:val="24"/>
                <w:szCs w:val="24"/>
                <w:rPrChange w:id="1196" w:author="冰琪凌咖啡" w:date="2023-07-04T15:56:00Z">
                  <w:rPr>
                    <w:bCs/>
                  </w:rPr>
                </w:rPrChange>
              </w:rPr>
            </w:pPr>
          </w:p>
        </w:tc>
        <w:tc>
          <w:tcPr>
            <w:tcW w:w="1688" w:type="dxa"/>
            <w:tcPrChange w:id="1197" w:author="冰琪凌咖啡" w:date="2023-07-04T15:58:00Z">
              <w:tcPr>
                <w:tcW w:w="1843" w:type="dxa"/>
              </w:tcPr>
            </w:tcPrChange>
          </w:tcPr>
          <w:p>
            <w:pPr>
              <w:rPr>
                <w:rFonts w:ascii="宋体" w:hAnsi="宋体" w:eastAsia="宋体" w:cs="宋体"/>
                <w:bCs/>
                <w:sz w:val="24"/>
                <w:szCs w:val="24"/>
                <w:rPrChange w:id="1198" w:author="冰琪凌咖啡" w:date="2023-07-04T15:56:00Z">
                  <w:rPr>
                    <w:bCs/>
                  </w:rPr>
                </w:rPrChange>
              </w:rPr>
            </w:pPr>
            <w:r>
              <w:rPr>
                <w:rFonts w:ascii="宋体" w:hAnsi="宋体" w:eastAsia="宋体" w:cs="宋体"/>
                <w:bCs/>
                <w:sz w:val="24"/>
                <w:szCs w:val="24"/>
                <w:rPrChange w:id="1199" w:author="冰琪凌咖啡" w:date="2023-07-04T15:56:00Z">
                  <w:rPr>
                    <w:bCs/>
                  </w:rPr>
                </w:rPrChange>
              </w:rPr>
              <w:t>7W</w:t>
            </w:r>
          </w:p>
        </w:tc>
        <w:tc>
          <w:tcPr>
            <w:tcW w:w="987" w:type="dxa"/>
            <w:tcPrChange w:id="1200" w:author="冰琪凌咖啡" w:date="2023-07-04T15:58:00Z">
              <w:tcPr>
                <w:tcW w:w="1985" w:type="dxa"/>
              </w:tcPr>
            </w:tcPrChange>
          </w:tcPr>
          <w:p>
            <w:pPr>
              <w:rPr>
                <w:rFonts w:ascii="宋体" w:hAnsi="宋体" w:eastAsia="宋体" w:cs="宋体"/>
                <w:bCs/>
                <w:sz w:val="24"/>
                <w:szCs w:val="24"/>
                <w:rPrChange w:id="1201" w:author="冰琪凌咖啡" w:date="2023-07-04T15:56:00Z">
                  <w:rPr>
                    <w:bCs/>
                  </w:rPr>
                </w:rPrChange>
              </w:rPr>
            </w:pPr>
            <w:r>
              <w:rPr>
                <w:rFonts w:hint="eastAsia" w:ascii="宋体" w:hAnsi="宋体" w:eastAsia="宋体" w:cs="宋体"/>
                <w:bCs/>
                <w:sz w:val="24"/>
                <w:szCs w:val="24"/>
                <w:rPrChange w:id="1202" w:author="冰琪凌咖啡" w:date="2023-07-04T15:56:00Z">
                  <w:rPr>
                    <w:rFonts w:hint="eastAsia"/>
                    <w:bCs/>
                  </w:rPr>
                </w:rPrChange>
              </w:rPr>
              <w:t>个</w:t>
            </w:r>
          </w:p>
        </w:tc>
        <w:tc>
          <w:tcPr>
            <w:tcW w:w="1691" w:type="dxa"/>
            <w:tcPrChange w:id="1203" w:author="冰琪凌咖啡" w:date="2023-07-04T15:58:00Z">
              <w:tcPr>
                <w:tcW w:w="2318" w:type="dxa"/>
              </w:tcPr>
            </w:tcPrChange>
          </w:tcPr>
          <w:p>
            <w:pPr>
              <w:rPr>
                <w:rFonts w:ascii="宋体" w:hAnsi="宋体" w:eastAsia="宋体" w:cs="宋体"/>
                <w:bCs/>
                <w:sz w:val="24"/>
                <w:szCs w:val="24"/>
                <w:rPrChange w:id="1204"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205"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206" w:author="冰琪凌咖啡" w:date="2023-07-04T15:58:00Z">
              <w:tcPr>
                <w:tcW w:w="534" w:type="dxa"/>
              </w:tcPr>
            </w:tcPrChange>
          </w:tcPr>
          <w:p>
            <w:pPr>
              <w:rPr>
                <w:rFonts w:ascii="宋体" w:hAnsi="宋体" w:eastAsia="宋体" w:cs="宋体"/>
                <w:bCs/>
                <w:sz w:val="24"/>
                <w:szCs w:val="24"/>
                <w:rPrChange w:id="1207" w:author="冰琪凌咖啡" w:date="2023-07-04T15:56:00Z">
                  <w:rPr>
                    <w:bCs/>
                  </w:rPr>
                </w:rPrChange>
              </w:rPr>
            </w:pPr>
            <w:r>
              <w:rPr>
                <w:rFonts w:ascii="宋体" w:hAnsi="宋体" w:eastAsia="宋体" w:cs="宋体"/>
                <w:bCs/>
                <w:sz w:val="24"/>
                <w:szCs w:val="24"/>
                <w:rPrChange w:id="1208" w:author="冰琪凌咖啡" w:date="2023-07-04T15:56:00Z">
                  <w:rPr>
                    <w:bCs/>
                  </w:rPr>
                </w:rPrChange>
              </w:rPr>
              <w:t>33</w:t>
            </w:r>
          </w:p>
        </w:tc>
        <w:tc>
          <w:tcPr>
            <w:tcW w:w="1900" w:type="dxa"/>
            <w:tcPrChange w:id="1209" w:author="冰琪凌咖啡" w:date="2023-07-04T15:58:00Z">
              <w:tcPr>
                <w:tcW w:w="1134" w:type="dxa"/>
              </w:tcPr>
            </w:tcPrChange>
          </w:tcPr>
          <w:p>
            <w:pPr>
              <w:rPr>
                <w:rFonts w:ascii="宋体" w:hAnsi="宋体" w:eastAsia="宋体" w:cs="宋体"/>
                <w:bCs/>
                <w:sz w:val="24"/>
                <w:szCs w:val="24"/>
                <w:rPrChange w:id="1210" w:author="冰琪凌咖啡" w:date="2023-07-04T15:56:00Z">
                  <w:rPr>
                    <w:bCs/>
                  </w:rPr>
                </w:rPrChange>
              </w:rPr>
            </w:pPr>
            <w:r>
              <w:rPr>
                <w:rFonts w:hint="eastAsia" w:ascii="宋体" w:hAnsi="宋体" w:eastAsia="宋体" w:cs="宋体"/>
                <w:bCs/>
                <w:sz w:val="24"/>
                <w:szCs w:val="24"/>
                <w:rPrChange w:id="1211" w:author="冰琪凌咖啡" w:date="2023-07-04T15:56:00Z">
                  <w:rPr>
                    <w:rFonts w:hint="eastAsia"/>
                    <w:bCs/>
                  </w:rPr>
                </w:rPrChange>
              </w:rPr>
              <w:t>灯泡</w:t>
            </w:r>
          </w:p>
        </w:tc>
        <w:tc>
          <w:tcPr>
            <w:tcW w:w="1512" w:type="dxa"/>
            <w:tcPrChange w:id="1212" w:author="冰琪凌咖啡" w:date="2023-07-04T15:58:00Z">
              <w:tcPr>
                <w:tcW w:w="708" w:type="dxa"/>
              </w:tcPr>
            </w:tcPrChange>
          </w:tcPr>
          <w:p>
            <w:pPr>
              <w:rPr>
                <w:rFonts w:ascii="宋体" w:hAnsi="宋体" w:eastAsia="宋体" w:cs="宋体"/>
                <w:bCs/>
                <w:sz w:val="24"/>
                <w:szCs w:val="24"/>
                <w:rPrChange w:id="1213" w:author="冰琪凌咖啡" w:date="2023-07-04T15:56:00Z">
                  <w:rPr>
                    <w:bCs/>
                  </w:rPr>
                </w:rPrChange>
              </w:rPr>
            </w:pPr>
          </w:p>
        </w:tc>
        <w:tc>
          <w:tcPr>
            <w:tcW w:w="1688" w:type="dxa"/>
            <w:tcPrChange w:id="1214" w:author="冰琪凌咖啡" w:date="2023-07-04T15:58:00Z">
              <w:tcPr>
                <w:tcW w:w="1843" w:type="dxa"/>
              </w:tcPr>
            </w:tcPrChange>
          </w:tcPr>
          <w:p>
            <w:pPr>
              <w:rPr>
                <w:rFonts w:ascii="宋体" w:hAnsi="宋体" w:eastAsia="宋体" w:cs="宋体"/>
                <w:bCs/>
                <w:sz w:val="24"/>
                <w:szCs w:val="24"/>
                <w:rPrChange w:id="1215" w:author="冰琪凌咖啡" w:date="2023-07-04T15:56:00Z">
                  <w:rPr>
                    <w:bCs/>
                  </w:rPr>
                </w:rPrChange>
              </w:rPr>
            </w:pPr>
            <w:r>
              <w:rPr>
                <w:rFonts w:ascii="宋体" w:hAnsi="宋体" w:eastAsia="宋体" w:cs="宋体"/>
                <w:bCs/>
                <w:sz w:val="24"/>
                <w:szCs w:val="24"/>
                <w:rPrChange w:id="1216" w:author="冰琪凌咖啡" w:date="2023-07-04T15:56:00Z">
                  <w:rPr>
                    <w:bCs/>
                  </w:rPr>
                </w:rPrChange>
              </w:rPr>
              <w:t>9W</w:t>
            </w:r>
          </w:p>
        </w:tc>
        <w:tc>
          <w:tcPr>
            <w:tcW w:w="987" w:type="dxa"/>
            <w:tcPrChange w:id="1217" w:author="冰琪凌咖啡" w:date="2023-07-04T15:58:00Z">
              <w:tcPr>
                <w:tcW w:w="1985" w:type="dxa"/>
              </w:tcPr>
            </w:tcPrChange>
          </w:tcPr>
          <w:p>
            <w:pPr>
              <w:rPr>
                <w:rFonts w:ascii="宋体" w:hAnsi="宋体" w:eastAsia="宋体" w:cs="宋体"/>
                <w:bCs/>
                <w:sz w:val="24"/>
                <w:szCs w:val="24"/>
                <w:rPrChange w:id="1218" w:author="冰琪凌咖啡" w:date="2023-07-04T15:56:00Z">
                  <w:rPr>
                    <w:bCs/>
                  </w:rPr>
                </w:rPrChange>
              </w:rPr>
            </w:pPr>
            <w:r>
              <w:rPr>
                <w:rFonts w:hint="eastAsia" w:ascii="宋体" w:hAnsi="宋体" w:eastAsia="宋体" w:cs="宋体"/>
                <w:bCs/>
                <w:sz w:val="24"/>
                <w:szCs w:val="24"/>
                <w:rPrChange w:id="1219" w:author="冰琪凌咖啡" w:date="2023-07-04T15:56:00Z">
                  <w:rPr>
                    <w:rFonts w:hint="eastAsia"/>
                    <w:bCs/>
                  </w:rPr>
                </w:rPrChange>
              </w:rPr>
              <w:t>个</w:t>
            </w:r>
          </w:p>
        </w:tc>
        <w:tc>
          <w:tcPr>
            <w:tcW w:w="1691" w:type="dxa"/>
            <w:tcPrChange w:id="1220" w:author="冰琪凌咖啡" w:date="2023-07-04T15:58:00Z">
              <w:tcPr>
                <w:tcW w:w="2318" w:type="dxa"/>
              </w:tcPr>
            </w:tcPrChange>
          </w:tcPr>
          <w:p>
            <w:pPr>
              <w:rPr>
                <w:rFonts w:ascii="宋体" w:hAnsi="宋体" w:eastAsia="宋体" w:cs="宋体"/>
                <w:bCs/>
                <w:sz w:val="24"/>
                <w:szCs w:val="24"/>
                <w:rPrChange w:id="1221"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222"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223" w:author="冰琪凌咖啡" w:date="2023-07-04T15:58:00Z">
              <w:tcPr>
                <w:tcW w:w="534" w:type="dxa"/>
              </w:tcPr>
            </w:tcPrChange>
          </w:tcPr>
          <w:p>
            <w:pPr>
              <w:rPr>
                <w:rFonts w:ascii="宋体" w:hAnsi="宋体" w:eastAsia="宋体" w:cs="宋体"/>
                <w:bCs/>
                <w:sz w:val="24"/>
                <w:szCs w:val="24"/>
                <w:rPrChange w:id="1224" w:author="冰琪凌咖啡" w:date="2023-07-04T15:56:00Z">
                  <w:rPr>
                    <w:bCs/>
                  </w:rPr>
                </w:rPrChange>
              </w:rPr>
            </w:pPr>
            <w:r>
              <w:rPr>
                <w:rFonts w:ascii="宋体" w:hAnsi="宋体" w:eastAsia="宋体" w:cs="宋体"/>
                <w:bCs/>
                <w:sz w:val="24"/>
                <w:szCs w:val="24"/>
                <w:rPrChange w:id="1225" w:author="冰琪凌咖啡" w:date="2023-07-04T15:56:00Z">
                  <w:rPr>
                    <w:bCs/>
                  </w:rPr>
                </w:rPrChange>
              </w:rPr>
              <w:t>34</w:t>
            </w:r>
          </w:p>
        </w:tc>
        <w:tc>
          <w:tcPr>
            <w:tcW w:w="1900" w:type="dxa"/>
            <w:tcPrChange w:id="1226" w:author="冰琪凌咖啡" w:date="2023-07-04T15:58:00Z">
              <w:tcPr>
                <w:tcW w:w="1134" w:type="dxa"/>
              </w:tcPr>
            </w:tcPrChange>
          </w:tcPr>
          <w:p>
            <w:pPr>
              <w:rPr>
                <w:rFonts w:ascii="宋体" w:hAnsi="宋体" w:eastAsia="宋体" w:cs="宋体"/>
                <w:bCs/>
                <w:sz w:val="24"/>
                <w:szCs w:val="24"/>
                <w:rPrChange w:id="1227" w:author="冰琪凌咖啡" w:date="2023-07-04T15:56:00Z">
                  <w:rPr>
                    <w:bCs/>
                  </w:rPr>
                </w:rPrChange>
              </w:rPr>
            </w:pPr>
            <w:r>
              <w:rPr>
                <w:rFonts w:hint="eastAsia" w:ascii="宋体" w:hAnsi="宋体" w:eastAsia="宋体" w:cs="宋体"/>
                <w:bCs/>
                <w:sz w:val="24"/>
                <w:szCs w:val="24"/>
                <w:rPrChange w:id="1228" w:author="冰琪凌咖啡" w:date="2023-07-04T15:56:00Z">
                  <w:rPr>
                    <w:rFonts w:hint="eastAsia"/>
                    <w:bCs/>
                  </w:rPr>
                </w:rPrChange>
              </w:rPr>
              <w:t>线槽</w:t>
            </w:r>
          </w:p>
        </w:tc>
        <w:tc>
          <w:tcPr>
            <w:tcW w:w="1512" w:type="dxa"/>
            <w:tcPrChange w:id="1229" w:author="冰琪凌咖啡" w:date="2023-07-04T15:58:00Z">
              <w:tcPr>
                <w:tcW w:w="708" w:type="dxa"/>
              </w:tcPr>
            </w:tcPrChange>
          </w:tcPr>
          <w:p>
            <w:pPr>
              <w:rPr>
                <w:rFonts w:ascii="宋体" w:hAnsi="宋体" w:eastAsia="宋体" w:cs="宋体"/>
                <w:bCs/>
                <w:sz w:val="24"/>
                <w:szCs w:val="24"/>
                <w:rPrChange w:id="1230" w:author="冰琪凌咖啡" w:date="2023-07-04T15:56:00Z">
                  <w:rPr>
                    <w:bCs/>
                  </w:rPr>
                </w:rPrChange>
              </w:rPr>
            </w:pPr>
          </w:p>
        </w:tc>
        <w:tc>
          <w:tcPr>
            <w:tcW w:w="1688" w:type="dxa"/>
            <w:tcPrChange w:id="1231" w:author="冰琪凌咖啡" w:date="2023-07-04T15:58:00Z">
              <w:tcPr>
                <w:tcW w:w="1843" w:type="dxa"/>
              </w:tcPr>
            </w:tcPrChange>
          </w:tcPr>
          <w:p>
            <w:pPr>
              <w:rPr>
                <w:rFonts w:ascii="宋体" w:hAnsi="宋体" w:eastAsia="宋体" w:cs="宋体"/>
                <w:bCs/>
                <w:sz w:val="24"/>
                <w:szCs w:val="24"/>
                <w:rPrChange w:id="1232" w:author="冰琪凌咖啡" w:date="2023-07-04T15:56:00Z">
                  <w:rPr>
                    <w:bCs/>
                  </w:rPr>
                </w:rPrChange>
              </w:rPr>
            </w:pPr>
            <w:r>
              <w:rPr>
                <w:rFonts w:ascii="宋体" w:hAnsi="宋体" w:eastAsia="宋体" w:cs="宋体"/>
                <w:bCs/>
                <w:sz w:val="24"/>
                <w:szCs w:val="24"/>
                <w:rPrChange w:id="1233" w:author="冰琪凌咖啡" w:date="2023-07-04T15:56:00Z">
                  <w:rPr>
                    <w:bCs/>
                  </w:rPr>
                </w:rPrChange>
              </w:rPr>
              <w:t>24</w:t>
            </w:r>
          </w:p>
        </w:tc>
        <w:tc>
          <w:tcPr>
            <w:tcW w:w="987" w:type="dxa"/>
            <w:tcPrChange w:id="1234" w:author="冰琪凌咖啡" w:date="2023-07-04T15:58:00Z">
              <w:tcPr>
                <w:tcW w:w="1985" w:type="dxa"/>
              </w:tcPr>
            </w:tcPrChange>
          </w:tcPr>
          <w:p>
            <w:pPr>
              <w:rPr>
                <w:rFonts w:ascii="宋体" w:hAnsi="宋体" w:eastAsia="宋体" w:cs="宋体"/>
                <w:bCs/>
                <w:sz w:val="24"/>
                <w:szCs w:val="24"/>
                <w:rPrChange w:id="1235" w:author="冰琪凌咖啡" w:date="2023-07-04T15:56:00Z">
                  <w:rPr>
                    <w:bCs/>
                  </w:rPr>
                </w:rPrChange>
              </w:rPr>
            </w:pPr>
            <w:r>
              <w:rPr>
                <w:rFonts w:hint="eastAsia" w:ascii="宋体" w:hAnsi="宋体" w:eastAsia="宋体" w:cs="宋体"/>
                <w:bCs/>
                <w:sz w:val="24"/>
                <w:szCs w:val="24"/>
                <w:rPrChange w:id="1236" w:author="冰琪凌咖啡" w:date="2023-07-04T15:56:00Z">
                  <w:rPr>
                    <w:rFonts w:hint="eastAsia"/>
                    <w:bCs/>
                  </w:rPr>
                </w:rPrChange>
              </w:rPr>
              <w:t>条</w:t>
            </w:r>
          </w:p>
        </w:tc>
        <w:tc>
          <w:tcPr>
            <w:tcW w:w="1691" w:type="dxa"/>
            <w:tcPrChange w:id="1237" w:author="冰琪凌咖啡" w:date="2023-07-04T15:58:00Z">
              <w:tcPr>
                <w:tcW w:w="2318" w:type="dxa"/>
              </w:tcPr>
            </w:tcPrChange>
          </w:tcPr>
          <w:p>
            <w:pPr>
              <w:rPr>
                <w:rFonts w:ascii="宋体" w:hAnsi="宋体" w:eastAsia="宋体" w:cs="宋体"/>
                <w:bCs/>
                <w:sz w:val="24"/>
                <w:szCs w:val="24"/>
                <w:rPrChange w:id="1238"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239"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240" w:author="冰琪凌咖啡" w:date="2023-07-04T15:58:00Z">
              <w:tcPr>
                <w:tcW w:w="534" w:type="dxa"/>
              </w:tcPr>
            </w:tcPrChange>
          </w:tcPr>
          <w:p>
            <w:pPr>
              <w:rPr>
                <w:rFonts w:ascii="宋体" w:hAnsi="宋体" w:eastAsia="宋体" w:cs="宋体"/>
                <w:bCs/>
                <w:sz w:val="24"/>
                <w:szCs w:val="24"/>
                <w:rPrChange w:id="1241" w:author="冰琪凌咖啡" w:date="2023-07-04T15:56:00Z">
                  <w:rPr>
                    <w:bCs/>
                  </w:rPr>
                </w:rPrChange>
              </w:rPr>
            </w:pPr>
            <w:r>
              <w:rPr>
                <w:rFonts w:ascii="宋体" w:hAnsi="宋体" w:eastAsia="宋体" w:cs="宋体"/>
                <w:bCs/>
                <w:sz w:val="24"/>
                <w:szCs w:val="24"/>
                <w:rPrChange w:id="1242" w:author="冰琪凌咖啡" w:date="2023-07-04T15:56:00Z">
                  <w:rPr>
                    <w:bCs/>
                  </w:rPr>
                </w:rPrChange>
              </w:rPr>
              <w:t>35</w:t>
            </w:r>
          </w:p>
        </w:tc>
        <w:tc>
          <w:tcPr>
            <w:tcW w:w="1900" w:type="dxa"/>
            <w:tcPrChange w:id="1243" w:author="冰琪凌咖啡" w:date="2023-07-04T15:58:00Z">
              <w:tcPr>
                <w:tcW w:w="1134" w:type="dxa"/>
              </w:tcPr>
            </w:tcPrChange>
          </w:tcPr>
          <w:p>
            <w:pPr>
              <w:rPr>
                <w:rFonts w:ascii="宋体" w:hAnsi="宋体" w:eastAsia="宋体" w:cs="宋体"/>
                <w:bCs/>
                <w:sz w:val="24"/>
                <w:szCs w:val="24"/>
                <w:rPrChange w:id="1244" w:author="冰琪凌咖啡" w:date="2023-07-04T15:56:00Z">
                  <w:rPr>
                    <w:bCs/>
                  </w:rPr>
                </w:rPrChange>
              </w:rPr>
            </w:pPr>
            <w:r>
              <w:rPr>
                <w:rFonts w:hint="eastAsia" w:ascii="宋体" w:hAnsi="宋体" w:eastAsia="宋体" w:cs="宋体"/>
                <w:bCs/>
                <w:sz w:val="24"/>
                <w:szCs w:val="24"/>
                <w:rPrChange w:id="1245" w:author="冰琪凌咖啡" w:date="2023-07-04T15:56:00Z">
                  <w:rPr>
                    <w:rFonts w:hint="eastAsia"/>
                    <w:bCs/>
                  </w:rPr>
                </w:rPrChange>
              </w:rPr>
              <w:t>线槽</w:t>
            </w:r>
          </w:p>
        </w:tc>
        <w:tc>
          <w:tcPr>
            <w:tcW w:w="1512" w:type="dxa"/>
            <w:tcPrChange w:id="1246" w:author="冰琪凌咖啡" w:date="2023-07-04T15:58:00Z">
              <w:tcPr>
                <w:tcW w:w="708" w:type="dxa"/>
              </w:tcPr>
            </w:tcPrChange>
          </w:tcPr>
          <w:p>
            <w:pPr>
              <w:rPr>
                <w:rFonts w:ascii="宋体" w:hAnsi="宋体" w:eastAsia="宋体" w:cs="宋体"/>
                <w:bCs/>
                <w:sz w:val="24"/>
                <w:szCs w:val="24"/>
                <w:rPrChange w:id="1247" w:author="冰琪凌咖啡" w:date="2023-07-04T15:56:00Z">
                  <w:rPr>
                    <w:bCs/>
                  </w:rPr>
                </w:rPrChange>
              </w:rPr>
            </w:pPr>
          </w:p>
        </w:tc>
        <w:tc>
          <w:tcPr>
            <w:tcW w:w="1688" w:type="dxa"/>
            <w:tcPrChange w:id="1248" w:author="冰琪凌咖啡" w:date="2023-07-04T15:58:00Z">
              <w:tcPr>
                <w:tcW w:w="1843" w:type="dxa"/>
              </w:tcPr>
            </w:tcPrChange>
          </w:tcPr>
          <w:p>
            <w:pPr>
              <w:rPr>
                <w:rFonts w:ascii="宋体" w:hAnsi="宋体" w:eastAsia="宋体" w:cs="宋体"/>
                <w:bCs/>
                <w:sz w:val="24"/>
                <w:szCs w:val="24"/>
                <w:rPrChange w:id="1249" w:author="冰琪凌咖啡" w:date="2023-07-04T15:56:00Z">
                  <w:rPr>
                    <w:bCs/>
                  </w:rPr>
                </w:rPrChange>
              </w:rPr>
            </w:pPr>
            <w:r>
              <w:rPr>
                <w:rFonts w:ascii="宋体" w:hAnsi="宋体" w:eastAsia="宋体" w:cs="宋体"/>
                <w:bCs/>
                <w:sz w:val="24"/>
                <w:szCs w:val="24"/>
                <w:rPrChange w:id="1250" w:author="冰琪凌咖啡" w:date="2023-07-04T15:56:00Z">
                  <w:rPr>
                    <w:bCs/>
                  </w:rPr>
                </w:rPrChange>
              </w:rPr>
              <w:t>39</w:t>
            </w:r>
          </w:p>
        </w:tc>
        <w:tc>
          <w:tcPr>
            <w:tcW w:w="987" w:type="dxa"/>
            <w:tcPrChange w:id="1251" w:author="冰琪凌咖啡" w:date="2023-07-04T15:58:00Z">
              <w:tcPr>
                <w:tcW w:w="1985" w:type="dxa"/>
              </w:tcPr>
            </w:tcPrChange>
          </w:tcPr>
          <w:p>
            <w:pPr>
              <w:rPr>
                <w:rFonts w:ascii="宋体" w:hAnsi="宋体" w:eastAsia="宋体" w:cs="宋体"/>
                <w:bCs/>
                <w:sz w:val="24"/>
                <w:szCs w:val="24"/>
                <w:rPrChange w:id="1252" w:author="冰琪凌咖啡" w:date="2023-07-04T15:56:00Z">
                  <w:rPr>
                    <w:bCs/>
                  </w:rPr>
                </w:rPrChange>
              </w:rPr>
            </w:pPr>
            <w:r>
              <w:rPr>
                <w:rFonts w:hint="eastAsia" w:ascii="宋体" w:hAnsi="宋体" w:eastAsia="宋体" w:cs="宋体"/>
                <w:bCs/>
                <w:sz w:val="24"/>
                <w:szCs w:val="24"/>
                <w:rPrChange w:id="1253" w:author="冰琪凌咖啡" w:date="2023-07-04T15:56:00Z">
                  <w:rPr>
                    <w:rFonts w:hint="eastAsia"/>
                    <w:bCs/>
                  </w:rPr>
                </w:rPrChange>
              </w:rPr>
              <w:t>条</w:t>
            </w:r>
          </w:p>
        </w:tc>
        <w:tc>
          <w:tcPr>
            <w:tcW w:w="1691" w:type="dxa"/>
            <w:tcPrChange w:id="1254" w:author="冰琪凌咖啡" w:date="2023-07-04T15:58:00Z">
              <w:tcPr>
                <w:tcW w:w="2318" w:type="dxa"/>
              </w:tcPr>
            </w:tcPrChange>
          </w:tcPr>
          <w:p>
            <w:pPr>
              <w:rPr>
                <w:rFonts w:ascii="宋体" w:hAnsi="宋体" w:eastAsia="宋体" w:cs="宋体"/>
                <w:bCs/>
                <w:sz w:val="24"/>
                <w:szCs w:val="24"/>
                <w:rPrChange w:id="1255"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256"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257" w:author="冰琪凌咖啡" w:date="2023-07-04T15:58:00Z">
              <w:tcPr>
                <w:tcW w:w="534" w:type="dxa"/>
              </w:tcPr>
            </w:tcPrChange>
          </w:tcPr>
          <w:p>
            <w:pPr>
              <w:rPr>
                <w:rFonts w:ascii="宋体" w:hAnsi="宋体" w:eastAsia="宋体" w:cs="宋体"/>
                <w:bCs/>
                <w:sz w:val="24"/>
                <w:szCs w:val="24"/>
                <w:rPrChange w:id="1258" w:author="冰琪凌咖啡" w:date="2023-07-04T15:56:00Z">
                  <w:rPr>
                    <w:bCs/>
                  </w:rPr>
                </w:rPrChange>
              </w:rPr>
            </w:pPr>
            <w:r>
              <w:rPr>
                <w:rFonts w:ascii="宋体" w:hAnsi="宋体" w:eastAsia="宋体" w:cs="宋体"/>
                <w:bCs/>
                <w:sz w:val="24"/>
                <w:szCs w:val="24"/>
                <w:rPrChange w:id="1259" w:author="冰琪凌咖啡" w:date="2023-07-04T15:56:00Z">
                  <w:rPr>
                    <w:bCs/>
                  </w:rPr>
                </w:rPrChange>
              </w:rPr>
              <w:t>36</w:t>
            </w:r>
          </w:p>
        </w:tc>
        <w:tc>
          <w:tcPr>
            <w:tcW w:w="1900" w:type="dxa"/>
            <w:tcPrChange w:id="1260" w:author="冰琪凌咖啡" w:date="2023-07-04T15:58:00Z">
              <w:tcPr>
                <w:tcW w:w="1134" w:type="dxa"/>
              </w:tcPr>
            </w:tcPrChange>
          </w:tcPr>
          <w:p>
            <w:pPr>
              <w:rPr>
                <w:rFonts w:ascii="宋体" w:hAnsi="宋体" w:eastAsia="宋体" w:cs="宋体"/>
                <w:bCs/>
                <w:sz w:val="24"/>
                <w:szCs w:val="24"/>
                <w:rPrChange w:id="1261" w:author="冰琪凌咖啡" w:date="2023-07-04T15:56:00Z">
                  <w:rPr>
                    <w:bCs/>
                  </w:rPr>
                </w:rPrChange>
              </w:rPr>
            </w:pPr>
            <w:r>
              <w:rPr>
                <w:rFonts w:hint="eastAsia" w:ascii="宋体" w:hAnsi="宋体" w:eastAsia="宋体" w:cs="宋体"/>
                <w:bCs/>
                <w:sz w:val="24"/>
                <w:szCs w:val="24"/>
                <w:rPrChange w:id="1262" w:author="冰琪凌咖啡" w:date="2023-07-04T15:56:00Z">
                  <w:rPr>
                    <w:rFonts w:hint="eastAsia"/>
                    <w:bCs/>
                  </w:rPr>
                </w:rPrChange>
              </w:rPr>
              <w:t>直接头</w:t>
            </w:r>
          </w:p>
        </w:tc>
        <w:tc>
          <w:tcPr>
            <w:tcW w:w="1512" w:type="dxa"/>
            <w:tcPrChange w:id="1263" w:author="冰琪凌咖啡" w:date="2023-07-04T15:58:00Z">
              <w:tcPr>
                <w:tcW w:w="708" w:type="dxa"/>
              </w:tcPr>
            </w:tcPrChange>
          </w:tcPr>
          <w:p>
            <w:pPr>
              <w:rPr>
                <w:rFonts w:ascii="宋体" w:hAnsi="宋体" w:eastAsia="宋体" w:cs="宋体"/>
                <w:bCs/>
                <w:sz w:val="24"/>
                <w:szCs w:val="24"/>
                <w:rPrChange w:id="1264" w:author="冰琪凌咖啡" w:date="2023-07-04T15:56:00Z">
                  <w:rPr>
                    <w:bCs/>
                  </w:rPr>
                </w:rPrChange>
              </w:rPr>
            </w:pPr>
            <w:r>
              <w:rPr>
                <w:rFonts w:hint="eastAsia" w:ascii="宋体" w:hAnsi="宋体" w:eastAsia="宋体" w:cs="宋体"/>
                <w:bCs/>
                <w:sz w:val="24"/>
                <w:szCs w:val="24"/>
                <w:rPrChange w:id="1265" w:author="冰琪凌咖啡" w:date="2023-07-04T15:56:00Z">
                  <w:rPr>
                    <w:rFonts w:hint="eastAsia"/>
                    <w:bCs/>
                  </w:rPr>
                </w:rPrChange>
              </w:rPr>
              <w:t>联塑</w:t>
            </w:r>
          </w:p>
        </w:tc>
        <w:tc>
          <w:tcPr>
            <w:tcW w:w="1688" w:type="dxa"/>
            <w:tcPrChange w:id="1266" w:author="冰琪凌咖啡" w:date="2023-07-04T15:58:00Z">
              <w:tcPr>
                <w:tcW w:w="1843" w:type="dxa"/>
              </w:tcPr>
            </w:tcPrChange>
          </w:tcPr>
          <w:p>
            <w:pPr>
              <w:rPr>
                <w:rFonts w:ascii="宋体" w:hAnsi="宋体" w:eastAsia="宋体" w:cs="宋体"/>
                <w:bCs/>
                <w:sz w:val="24"/>
                <w:szCs w:val="24"/>
                <w:rPrChange w:id="1267" w:author="冰琪凌咖啡" w:date="2023-07-04T15:56:00Z">
                  <w:rPr>
                    <w:bCs/>
                  </w:rPr>
                </w:rPrChange>
              </w:rPr>
            </w:pPr>
            <w:r>
              <w:rPr>
                <w:rFonts w:ascii="宋体" w:hAnsi="宋体" w:eastAsia="宋体" w:cs="宋体"/>
                <w:bCs/>
                <w:sz w:val="24"/>
                <w:szCs w:val="24"/>
                <w:rPrChange w:id="1268" w:author="冰琪凌咖啡" w:date="2023-07-04T15:56:00Z">
                  <w:rPr>
                    <w:bCs/>
                  </w:rPr>
                </w:rPrChange>
              </w:rPr>
              <w:t>DN50</w:t>
            </w:r>
          </w:p>
        </w:tc>
        <w:tc>
          <w:tcPr>
            <w:tcW w:w="987" w:type="dxa"/>
            <w:tcPrChange w:id="1269" w:author="冰琪凌咖啡" w:date="2023-07-04T15:58:00Z">
              <w:tcPr>
                <w:tcW w:w="1985" w:type="dxa"/>
              </w:tcPr>
            </w:tcPrChange>
          </w:tcPr>
          <w:p>
            <w:pPr>
              <w:rPr>
                <w:rFonts w:ascii="宋体" w:hAnsi="宋体" w:eastAsia="宋体" w:cs="宋体"/>
                <w:bCs/>
                <w:sz w:val="24"/>
                <w:szCs w:val="24"/>
                <w:rPrChange w:id="1270" w:author="冰琪凌咖啡" w:date="2023-07-04T15:56:00Z">
                  <w:rPr>
                    <w:bCs/>
                  </w:rPr>
                </w:rPrChange>
              </w:rPr>
            </w:pPr>
            <w:r>
              <w:rPr>
                <w:rFonts w:hint="eastAsia" w:ascii="宋体" w:hAnsi="宋体" w:eastAsia="宋体" w:cs="宋体"/>
                <w:bCs/>
                <w:sz w:val="24"/>
                <w:szCs w:val="24"/>
                <w:rPrChange w:id="1271" w:author="冰琪凌咖啡" w:date="2023-07-04T15:56:00Z">
                  <w:rPr>
                    <w:rFonts w:hint="eastAsia"/>
                    <w:bCs/>
                  </w:rPr>
                </w:rPrChange>
              </w:rPr>
              <w:t>个</w:t>
            </w:r>
          </w:p>
        </w:tc>
        <w:tc>
          <w:tcPr>
            <w:tcW w:w="1691" w:type="dxa"/>
            <w:tcPrChange w:id="1272" w:author="冰琪凌咖啡" w:date="2023-07-04T15:58:00Z">
              <w:tcPr>
                <w:tcW w:w="2318" w:type="dxa"/>
              </w:tcPr>
            </w:tcPrChange>
          </w:tcPr>
          <w:p>
            <w:pPr>
              <w:rPr>
                <w:rFonts w:ascii="宋体" w:hAnsi="宋体" w:eastAsia="宋体" w:cs="宋体"/>
                <w:bCs/>
                <w:sz w:val="24"/>
                <w:szCs w:val="24"/>
                <w:rPrChange w:id="1273"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274"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275" w:author="冰琪凌咖啡" w:date="2023-07-04T15:58:00Z">
              <w:tcPr>
                <w:tcW w:w="534" w:type="dxa"/>
              </w:tcPr>
            </w:tcPrChange>
          </w:tcPr>
          <w:p>
            <w:pPr>
              <w:rPr>
                <w:rFonts w:ascii="宋体" w:hAnsi="宋体" w:eastAsia="宋体" w:cs="宋体"/>
                <w:bCs/>
                <w:sz w:val="24"/>
                <w:szCs w:val="24"/>
                <w:rPrChange w:id="1276" w:author="冰琪凌咖啡" w:date="2023-07-04T15:56:00Z">
                  <w:rPr>
                    <w:bCs/>
                  </w:rPr>
                </w:rPrChange>
              </w:rPr>
            </w:pPr>
            <w:r>
              <w:rPr>
                <w:rFonts w:ascii="宋体" w:hAnsi="宋体" w:eastAsia="宋体" w:cs="宋体"/>
                <w:bCs/>
                <w:sz w:val="24"/>
                <w:szCs w:val="24"/>
                <w:rPrChange w:id="1277" w:author="冰琪凌咖啡" w:date="2023-07-04T15:56:00Z">
                  <w:rPr>
                    <w:bCs/>
                  </w:rPr>
                </w:rPrChange>
              </w:rPr>
              <w:t>37</w:t>
            </w:r>
          </w:p>
        </w:tc>
        <w:tc>
          <w:tcPr>
            <w:tcW w:w="1900" w:type="dxa"/>
            <w:tcPrChange w:id="1278" w:author="冰琪凌咖啡" w:date="2023-07-04T15:58:00Z">
              <w:tcPr>
                <w:tcW w:w="1134" w:type="dxa"/>
              </w:tcPr>
            </w:tcPrChange>
          </w:tcPr>
          <w:p>
            <w:pPr>
              <w:rPr>
                <w:rFonts w:ascii="宋体" w:hAnsi="宋体" w:eastAsia="宋体" w:cs="宋体"/>
                <w:bCs/>
                <w:sz w:val="24"/>
                <w:szCs w:val="24"/>
                <w:rPrChange w:id="1279" w:author="冰琪凌咖啡" w:date="2023-07-04T15:56:00Z">
                  <w:rPr>
                    <w:bCs/>
                  </w:rPr>
                </w:rPrChange>
              </w:rPr>
            </w:pPr>
            <w:r>
              <w:rPr>
                <w:rFonts w:hint="eastAsia" w:ascii="宋体" w:hAnsi="宋体" w:eastAsia="宋体" w:cs="宋体"/>
                <w:bCs/>
                <w:sz w:val="24"/>
                <w:szCs w:val="24"/>
                <w:rPrChange w:id="1280" w:author="冰琪凌咖啡" w:date="2023-07-04T15:56:00Z">
                  <w:rPr>
                    <w:rFonts w:hint="eastAsia"/>
                    <w:bCs/>
                  </w:rPr>
                </w:rPrChange>
              </w:rPr>
              <w:t>弯头</w:t>
            </w:r>
          </w:p>
        </w:tc>
        <w:tc>
          <w:tcPr>
            <w:tcW w:w="1512" w:type="dxa"/>
            <w:tcPrChange w:id="1281" w:author="冰琪凌咖啡" w:date="2023-07-04T15:58:00Z">
              <w:tcPr>
                <w:tcW w:w="708" w:type="dxa"/>
              </w:tcPr>
            </w:tcPrChange>
          </w:tcPr>
          <w:p>
            <w:pPr>
              <w:rPr>
                <w:rFonts w:ascii="宋体" w:hAnsi="宋体" w:eastAsia="宋体" w:cs="宋体"/>
                <w:bCs/>
                <w:sz w:val="24"/>
                <w:szCs w:val="24"/>
                <w:rPrChange w:id="1282" w:author="冰琪凌咖啡" w:date="2023-07-04T15:56:00Z">
                  <w:rPr>
                    <w:bCs/>
                  </w:rPr>
                </w:rPrChange>
              </w:rPr>
            </w:pPr>
            <w:r>
              <w:rPr>
                <w:rFonts w:hint="eastAsia" w:ascii="宋体" w:hAnsi="宋体" w:eastAsia="宋体" w:cs="宋体"/>
                <w:bCs/>
                <w:sz w:val="24"/>
                <w:szCs w:val="24"/>
                <w:rPrChange w:id="1283" w:author="冰琪凌咖啡" w:date="2023-07-04T15:56:00Z">
                  <w:rPr>
                    <w:rFonts w:hint="eastAsia"/>
                    <w:bCs/>
                  </w:rPr>
                </w:rPrChange>
              </w:rPr>
              <w:t>联塑</w:t>
            </w:r>
          </w:p>
        </w:tc>
        <w:tc>
          <w:tcPr>
            <w:tcW w:w="1688" w:type="dxa"/>
            <w:tcPrChange w:id="1284" w:author="冰琪凌咖啡" w:date="2023-07-04T15:58:00Z">
              <w:tcPr>
                <w:tcW w:w="1843" w:type="dxa"/>
              </w:tcPr>
            </w:tcPrChange>
          </w:tcPr>
          <w:p>
            <w:pPr>
              <w:rPr>
                <w:rFonts w:ascii="宋体" w:hAnsi="宋体" w:eastAsia="宋体" w:cs="宋体"/>
                <w:bCs/>
                <w:sz w:val="24"/>
                <w:szCs w:val="24"/>
                <w:rPrChange w:id="1285" w:author="冰琪凌咖啡" w:date="2023-07-04T15:56:00Z">
                  <w:rPr>
                    <w:bCs/>
                  </w:rPr>
                </w:rPrChange>
              </w:rPr>
            </w:pPr>
            <w:r>
              <w:rPr>
                <w:rFonts w:ascii="宋体" w:hAnsi="宋体" w:eastAsia="宋体" w:cs="宋体"/>
                <w:bCs/>
                <w:sz w:val="24"/>
                <w:szCs w:val="24"/>
                <w:rPrChange w:id="1286" w:author="冰琪凌咖啡" w:date="2023-07-04T15:56:00Z">
                  <w:rPr>
                    <w:bCs/>
                  </w:rPr>
                </w:rPrChange>
              </w:rPr>
              <w:t>DN50</w:t>
            </w:r>
          </w:p>
        </w:tc>
        <w:tc>
          <w:tcPr>
            <w:tcW w:w="987" w:type="dxa"/>
            <w:tcPrChange w:id="1287" w:author="冰琪凌咖啡" w:date="2023-07-04T15:58:00Z">
              <w:tcPr>
                <w:tcW w:w="1985" w:type="dxa"/>
              </w:tcPr>
            </w:tcPrChange>
          </w:tcPr>
          <w:p>
            <w:pPr>
              <w:rPr>
                <w:rFonts w:ascii="宋体" w:hAnsi="宋体" w:eastAsia="宋体" w:cs="宋体"/>
                <w:bCs/>
                <w:sz w:val="24"/>
                <w:szCs w:val="24"/>
                <w:rPrChange w:id="1288" w:author="冰琪凌咖啡" w:date="2023-07-04T15:56:00Z">
                  <w:rPr>
                    <w:bCs/>
                  </w:rPr>
                </w:rPrChange>
              </w:rPr>
            </w:pPr>
            <w:r>
              <w:rPr>
                <w:rFonts w:hint="eastAsia" w:ascii="宋体" w:hAnsi="宋体" w:eastAsia="宋体" w:cs="宋体"/>
                <w:bCs/>
                <w:sz w:val="24"/>
                <w:szCs w:val="24"/>
                <w:rPrChange w:id="1289" w:author="冰琪凌咖啡" w:date="2023-07-04T15:56:00Z">
                  <w:rPr>
                    <w:rFonts w:hint="eastAsia"/>
                    <w:bCs/>
                  </w:rPr>
                </w:rPrChange>
              </w:rPr>
              <w:t>个</w:t>
            </w:r>
          </w:p>
        </w:tc>
        <w:tc>
          <w:tcPr>
            <w:tcW w:w="1691" w:type="dxa"/>
            <w:tcPrChange w:id="1290" w:author="冰琪凌咖啡" w:date="2023-07-04T15:58:00Z">
              <w:tcPr>
                <w:tcW w:w="2318" w:type="dxa"/>
              </w:tcPr>
            </w:tcPrChange>
          </w:tcPr>
          <w:p>
            <w:pPr>
              <w:rPr>
                <w:rFonts w:ascii="宋体" w:hAnsi="宋体" w:eastAsia="宋体" w:cs="宋体"/>
                <w:bCs/>
                <w:sz w:val="24"/>
                <w:szCs w:val="24"/>
                <w:rPrChange w:id="1291"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292"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293" w:author="冰琪凌咖啡" w:date="2023-07-04T15:58:00Z">
              <w:tcPr>
                <w:tcW w:w="534" w:type="dxa"/>
              </w:tcPr>
            </w:tcPrChange>
          </w:tcPr>
          <w:p>
            <w:pPr>
              <w:rPr>
                <w:rFonts w:ascii="宋体" w:hAnsi="宋体" w:eastAsia="宋体" w:cs="宋体"/>
                <w:bCs/>
                <w:sz w:val="24"/>
                <w:szCs w:val="24"/>
                <w:rPrChange w:id="1294" w:author="冰琪凌咖啡" w:date="2023-07-04T15:56:00Z">
                  <w:rPr>
                    <w:bCs/>
                  </w:rPr>
                </w:rPrChange>
              </w:rPr>
            </w:pPr>
            <w:r>
              <w:rPr>
                <w:rFonts w:ascii="宋体" w:hAnsi="宋体" w:eastAsia="宋体" w:cs="宋体"/>
                <w:bCs/>
                <w:sz w:val="24"/>
                <w:szCs w:val="24"/>
                <w:rPrChange w:id="1295" w:author="冰琪凌咖啡" w:date="2023-07-04T15:56:00Z">
                  <w:rPr>
                    <w:bCs/>
                  </w:rPr>
                </w:rPrChange>
              </w:rPr>
              <w:t>38</w:t>
            </w:r>
          </w:p>
        </w:tc>
        <w:tc>
          <w:tcPr>
            <w:tcW w:w="1900" w:type="dxa"/>
            <w:tcPrChange w:id="1296" w:author="冰琪凌咖啡" w:date="2023-07-04T15:58:00Z">
              <w:tcPr>
                <w:tcW w:w="1134" w:type="dxa"/>
              </w:tcPr>
            </w:tcPrChange>
          </w:tcPr>
          <w:p>
            <w:pPr>
              <w:rPr>
                <w:rFonts w:ascii="宋体" w:hAnsi="宋体" w:eastAsia="宋体" w:cs="宋体"/>
                <w:bCs/>
                <w:sz w:val="24"/>
                <w:szCs w:val="24"/>
                <w:rPrChange w:id="1297" w:author="冰琪凌咖啡" w:date="2023-07-04T15:56:00Z">
                  <w:rPr>
                    <w:bCs/>
                  </w:rPr>
                </w:rPrChange>
              </w:rPr>
            </w:pPr>
            <w:r>
              <w:rPr>
                <w:rFonts w:hint="eastAsia" w:ascii="宋体" w:hAnsi="宋体" w:eastAsia="宋体" w:cs="宋体"/>
                <w:bCs/>
                <w:sz w:val="24"/>
                <w:szCs w:val="24"/>
                <w:rPrChange w:id="1298" w:author="冰琪凌咖啡" w:date="2023-07-04T15:56:00Z">
                  <w:rPr>
                    <w:rFonts w:hint="eastAsia"/>
                    <w:bCs/>
                  </w:rPr>
                </w:rPrChange>
              </w:rPr>
              <w:t>三通</w:t>
            </w:r>
          </w:p>
        </w:tc>
        <w:tc>
          <w:tcPr>
            <w:tcW w:w="1512" w:type="dxa"/>
            <w:tcPrChange w:id="1299" w:author="冰琪凌咖啡" w:date="2023-07-04T15:58:00Z">
              <w:tcPr>
                <w:tcW w:w="708" w:type="dxa"/>
              </w:tcPr>
            </w:tcPrChange>
          </w:tcPr>
          <w:p>
            <w:pPr>
              <w:rPr>
                <w:rFonts w:ascii="宋体" w:hAnsi="宋体" w:eastAsia="宋体" w:cs="宋体"/>
                <w:bCs/>
                <w:sz w:val="24"/>
                <w:szCs w:val="24"/>
                <w:rPrChange w:id="1300" w:author="冰琪凌咖啡" w:date="2023-07-04T15:56:00Z">
                  <w:rPr>
                    <w:bCs/>
                  </w:rPr>
                </w:rPrChange>
              </w:rPr>
            </w:pPr>
            <w:r>
              <w:rPr>
                <w:rFonts w:hint="eastAsia" w:ascii="宋体" w:hAnsi="宋体" w:eastAsia="宋体" w:cs="宋体"/>
                <w:bCs/>
                <w:sz w:val="24"/>
                <w:szCs w:val="24"/>
                <w:rPrChange w:id="1301" w:author="冰琪凌咖啡" w:date="2023-07-04T15:56:00Z">
                  <w:rPr>
                    <w:rFonts w:hint="eastAsia"/>
                    <w:bCs/>
                  </w:rPr>
                </w:rPrChange>
              </w:rPr>
              <w:t>联塑</w:t>
            </w:r>
          </w:p>
        </w:tc>
        <w:tc>
          <w:tcPr>
            <w:tcW w:w="1688" w:type="dxa"/>
            <w:tcPrChange w:id="1302" w:author="冰琪凌咖啡" w:date="2023-07-04T15:58:00Z">
              <w:tcPr>
                <w:tcW w:w="1843" w:type="dxa"/>
              </w:tcPr>
            </w:tcPrChange>
          </w:tcPr>
          <w:p>
            <w:pPr>
              <w:rPr>
                <w:rFonts w:ascii="宋体" w:hAnsi="宋体" w:eastAsia="宋体" w:cs="宋体"/>
                <w:bCs/>
                <w:sz w:val="24"/>
                <w:szCs w:val="24"/>
                <w:rPrChange w:id="1303" w:author="冰琪凌咖啡" w:date="2023-07-04T15:56:00Z">
                  <w:rPr>
                    <w:bCs/>
                  </w:rPr>
                </w:rPrChange>
              </w:rPr>
            </w:pPr>
            <w:r>
              <w:rPr>
                <w:rFonts w:ascii="宋体" w:hAnsi="宋体" w:eastAsia="宋体" w:cs="宋体"/>
                <w:bCs/>
                <w:sz w:val="24"/>
                <w:szCs w:val="24"/>
                <w:rPrChange w:id="1304" w:author="冰琪凌咖啡" w:date="2023-07-04T15:56:00Z">
                  <w:rPr>
                    <w:bCs/>
                  </w:rPr>
                </w:rPrChange>
              </w:rPr>
              <w:t>DN50</w:t>
            </w:r>
          </w:p>
        </w:tc>
        <w:tc>
          <w:tcPr>
            <w:tcW w:w="987" w:type="dxa"/>
            <w:tcPrChange w:id="1305" w:author="冰琪凌咖啡" w:date="2023-07-04T15:58:00Z">
              <w:tcPr>
                <w:tcW w:w="1985" w:type="dxa"/>
              </w:tcPr>
            </w:tcPrChange>
          </w:tcPr>
          <w:p>
            <w:pPr>
              <w:rPr>
                <w:rFonts w:ascii="宋体" w:hAnsi="宋体" w:eastAsia="宋体" w:cs="宋体"/>
                <w:bCs/>
                <w:sz w:val="24"/>
                <w:szCs w:val="24"/>
                <w:rPrChange w:id="1306" w:author="冰琪凌咖啡" w:date="2023-07-04T15:56:00Z">
                  <w:rPr>
                    <w:bCs/>
                  </w:rPr>
                </w:rPrChange>
              </w:rPr>
            </w:pPr>
            <w:r>
              <w:rPr>
                <w:rFonts w:hint="eastAsia" w:ascii="宋体" w:hAnsi="宋体" w:eastAsia="宋体" w:cs="宋体"/>
                <w:bCs/>
                <w:sz w:val="24"/>
                <w:szCs w:val="24"/>
                <w:rPrChange w:id="1307" w:author="冰琪凌咖啡" w:date="2023-07-04T15:56:00Z">
                  <w:rPr>
                    <w:rFonts w:hint="eastAsia"/>
                    <w:bCs/>
                  </w:rPr>
                </w:rPrChange>
              </w:rPr>
              <w:t>个</w:t>
            </w:r>
          </w:p>
        </w:tc>
        <w:tc>
          <w:tcPr>
            <w:tcW w:w="1691" w:type="dxa"/>
            <w:tcPrChange w:id="1308" w:author="冰琪凌咖啡" w:date="2023-07-04T15:58:00Z">
              <w:tcPr>
                <w:tcW w:w="2318" w:type="dxa"/>
              </w:tcPr>
            </w:tcPrChange>
          </w:tcPr>
          <w:p>
            <w:pPr>
              <w:rPr>
                <w:rFonts w:ascii="宋体" w:hAnsi="宋体" w:eastAsia="宋体" w:cs="宋体"/>
                <w:bCs/>
                <w:sz w:val="24"/>
                <w:szCs w:val="24"/>
                <w:rPrChange w:id="1309"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310"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311" w:author="冰琪凌咖啡" w:date="2023-07-04T15:58:00Z">
              <w:tcPr>
                <w:tcW w:w="534" w:type="dxa"/>
              </w:tcPr>
            </w:tcPrChange>
          </w:tcPr>
          <w:p>
            <w:pPr>
              <w:rPr>
                <w:rFonts w:ascii="宋体" w:hAnsi="宋体" w:eastAsia="宋体" w:cs="宋体"/>
                <w:bCs/>
                <w:sz w:val="24"/>
                <w:szCs w:val="24"/>
                <w:rPrChange w:id="1312" w:author="冰琪凌咖啡" w:date="2023-07-04T15:56:00Z">
                  <w:rPr>
                    <w:bCs/>
                  </w:rPr>
                </w:rPrChange>
              </w:rPr>
            </w:pPr>
            <w:r>
              <w:rPr>
                <w:rFonts w:ascii="宋体" w:hAnsi="宋体" w:eastAsia="宋体" w:cs="宋体"/>
                <w:bCs/>
                <w:sz w:val="24"/>
                <w:szCs w:val="24"/>
                <w:rPrChange w:id="1313" w:author="冰琪凌咖啡" w:date="2023-07-04T15:56:00Z">
                  <w:rPr>
                    <w:bCs/>
                  </w:rPr>
                </w:rPrChange>
              </w:rPr>
              <w:t>39</w:t>
            </w:r>
          </w:p>
        </w:tc>
        <w:tc>
          <w:tcPr>
            <w:tcW w:w="1900" w:type="dxa"/>
            <w:tcPrChange w:id="1314" w:author="冰琪凌咖啡" w:date="2023-07-04T15:58:00Z">
              <w:tcPr>
                <w:tcW w:w="1134" w:type="dxa"/>
              </w:tcPr>
            </w:tcPrChange>
          </w:tcPr>
          <w:p>
            <w:pPr>
              <w:rPr>
                <w:rFonts w:ascii="宋体" w:hAnsi="宋体" w:eastAsia="宋体" w:cs="宋体"/>
                <w:bCs/>
                <w:sz w:val="24"/>
                <w:szCs w:val="24"/>
                <w:rPrChange w:id="1315" w:author="冰琪凌咖啡" w:date="2023-07-04T15:56:00Z">
                  <w:rPr>
                    <w:bCs/>
                  </w:rPr>
                </w:rPrChange>
              </w:rPr>
            </w:pPr>
            <w:r>
              <w:rPr>
                <w:rFonts w:hint="eastAsia" w:ascii="宋体" w:hAnsi="宋体" w:eastAsia="宋体" w:cs="宋体"/>
                <w:bCs/>
                <w:sz w:val="24"/>
                <w:szCs w:val="24"/>
                <w:rPrChange w:id="1316" w:author="冰琪凌咖啡" w:date="2023-07-04T15:56:00Z">
                  <w:rPr>
                    <w:rFonts w:hint="eastAsia"/>
                    <w:bCs/>
                  </w:rPr>
                </w:rPrChange>
              </w:rPr>
              <w:t>45度接头</w:t>
            </w:r>
          </w:p>
        </w:tc>
        <w:tc>
          <w:tcPr>
            <w:tcW w:w="1512" w:type="dxa"/>
            <w:tcPrChange w:id="1317" w:author="冰琪凌咖啡" w:date="2023-07-04T15:58:00Z">
              <w:tcPr>
                <w:tcW w:w="708" w:type="dxa"/>
              </w:tcPr>
            </w:tcPrChange>
          </w:tcPr>
          <w:p>
            <w:pPr>
              <w:rPr>
                <w:rFonts w:ascii="宋体" w:hAnsi="宋体" w:eastAsia="宋体" w:cs="宋体"/>
                <w:bCs/>
                <w:sz w:val="24"/>
                <w:szCs w:val="24"/>
                <w:rPrChange w:id="1318" w:author="冰琪凌咖啡" w:date="2023-07-04T15:56:00Z">
                  <w:rPr>
                    <w:bCs/>
                  </w:rPr>
                </w:rPrChange>
              </w:rPr>
            </w:pPr>
            <w:r>
              <w:rPr>
                <w:rFonts w:hint="eastAsia" w:ascii="宋体" w:hAnsi="宋体" w:eastAsia="宋体" w:cs="宋体"/>
                <w:bCs/>
                <w:sz w:val="24"/>
                <w:szCs w:val="24"/>
                <w:rPrChange w:id="1319" w:author="冰琪凌咖啡" w:date="2023-07-04T15:56:00Z">
                  <w:rPr>
                    <w:rFonts w:hint="eastAsia"/>
                    <w:bCs/>
                  </w:rPr>
                </w:rPrChange>
              </w:rPr>
              <w:t>联塑</w:t>
            </w:r>
          </w:p>
        </w:tc>
        <w:tc>
          <w:tcPr>
            <w:tcW w:w="1688" w:type="dxa"/>
            <w:tcPrChange w:id="1320" w:author="冰琪凌咖啡" w:date="2023-07-04T15:58:00Z">
              <w:tcPr>
                <w:tcW w:w="1843" w:type="dxa"/>
              </w:tcPr>
            </w:tcPrChange>
          </w:tcPr>
          <w:p>
            <w:pPr>
              <w:rPr>
                <w:rFonts w:ascii="宋体" w:hAnsi="宋体" w:eastAsia="宋体" w:cs="宋体"/>
                <w:bCs/>
                <w:sz w:val="24"/>
                <w:szCs w:val="24"/>
                <w:rPrChange w:id="1321" w:author="冰琪凌咖啡" w:date="2023-07-04T15:56:00Z">
                  <w:rPr>
                    <w:bCs/>
                  </w:rPr>
                </w:rPrChange>
              </w:rPr>
            </w:pPr>
            <w:r>
              <w:rPr>
                <w:rFonts w:ascii="宋体" w:hAnsi="宋体" w:eastAsia="宋体" w:cs="宋体"/>
                <w:bCs/>
                <w:sz w:val="24"/>
                <w:szCs w:val="24"/>
                <w:rPrChange w:id="1322" w:author="冰琪凌咖啡" w:date="2023-07-04T15:56:00Z">
                  <w:rPr>
                    <w:bCs/>
                  </w:rPr>
                </w:rPrChange>
              </w:rPr>
              <w:t>DN50</w:t>
            </w:r>
          </w:p>
        </w:tc>
        <w:tc>
          <w:tcPr>
            <w:tcW w:w="987" w:type="dxa"/>
            <w:tcPrChange w:id="1323" w:author="冰琪凌咖啡" w:date="2023-07-04T15:58:00Z">
              <w:tcPr>
                <w:tcW w:w="1985" w:type="dxa"/>
              </w:tcPr>
            </w:tcPrChange>
          </w:tcPr>
          <w:p>
            <w:pPr>
              <w:rPr>
                <w:rFonts w:ascii="宋体" w:hAnsi="宋体" w:eastAsia="宋体" w:cs="宋体"/>
                <w:bCs/>
                <w:sz w:val="24"/>
                <w:szCs w:val="24"/>
                <w:rPrChange w:id="1324" w:author="冰琪凌咖啡" w:date="2023-07-04T15:56:00Z">
                  <w:rPr>
                    <w:bCs/>
                  </w:rPr>
                </w:rPrChange>
              </w:rPr>
            </w:pPr>
            <w:r>
              <w:rPr>
                <w:rFonts w:hint="eastAsia" w:ascii="宋体" w:hAnsi="宋体" w:eastAsia="宋体" w:cs="宋体"/>
                <w:bCs/>
                <w:sz w:val="24"/>
                <w:szCs w:val="24"/>
                <w:rPrChange w:id="1325" w:author="冰琪凌咖啡" w:date="2023-07-04T15:56:00Z">
                  <w:rPr>
                    <w:rFonts w:hint="eastAsia"/>
                    <w:bCs/>
                  </w:rPr>
                </w:rPrChange>
              </w:rPr>
              <w:t>个</w:t>
            </w:r>
          </w:p>
        </w:tc>
        <w:tc>
          <w:tcPr>
            <w:tcW w:w="1691" w:type="dxa"/>
            <w:tcPrChange w:id="1326" w:author="冰琪凌咖啡" w:date="2023-07-04T15:58:00Z">
              <w:tcPr>
                <w:tcW w:w="2318" w:type="dxa"/>
              </w:tcPr>
            </w:tcPrChange>
          </w:tcPr>
          <w:p>
            <w:pPr>
              <w:rPr>
                <w:rFonts w:ascii="宋体" w:hAnsi="宋体" w:eastAsia="宋体" w:cs="宋体"/>
                <w:bCs/>
                <w:sz w:val="24"/>
                <w:szCs w:val="24"/>
                <w:rPrChange w:id="1327"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328"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329" w:author="冰琪凌咖啡" w:date="2023-07-04T15:58:00Z">
              <w:tcPr>
                <w:tcW w:w="534" w:type="dxa"/>
              </w:tcPr>
            </w:tcPrChange>
          </w:tcPr>
          <w:p>
            <w:pPr>
              <w:rPr>
                <w:rFonts w:ascii="宋体" w:hAnsi="宋体" w:eastAsia="宋体" w:cs="宋体"/>
                <w:bCs/>
                <w:sz w:val="24"/>
                <w:szCs w:val="24"/>
                <w:rPrChange w:id="1330" w:author="冰琪凌咖啡" w:date="2023-07-04T15:56:00Z">
                  <w:rPr>
                    <w:bCs/>
                  </w:rPr>
                </w:rPrChange>
              </w:rPr>
            </w:pPr>
            <w:r>
              <w:rPr>
                <w:rFonts w:ascii="宋体" w:hAnsi="宋体" w:eastAsia="宋体" w:cs="宋体"/>
                <w:bCs/>
                <w:sz w:val="24"/>
                <w:szCs w:val="24"/>
                <w:rPrChange w:id="1331" w:author="冰琪凌咖啡" w:date="2023-07-04T15:56:00Z">
                  <w:rPr>
                    <w:bCs/>
                  </w:rPr>
                </w:rPrChange>
              </w:rPr>
              <w:t>40</w:t>
            </w:r>
          </w:p>
        </w:tc>
        <w:tc>
          <w:tcPr>
            <w:tcW w:w="1900" w:type="dxa"/>
            <w:tcPrChange w:id="1332" w:author="冰琪凌咖啡" w:date="2023-07-04T15:58:00Z">
              <w:tcPr>
                <w:tcW w:w="1134" w:type="dxa"/>
              </w:tcPr>
            </w:tcPrChange>
          </w:tcPr>
          <w:p>
            <w:pPr>
              <w:rPr>
                <w:rFonts w:ascii="宋体" w:hAnsi="宋体" w:eastAsia="宋体" w:cs="宋体"/>
                <w:bCs/>
                <w:sz w:val="24"/>
                <w:szCs w:val="24"/>
                <w:rPrChange w:id="1333" w:author="冰琪凌咖啡" w:date="2023-07-04T15:56:00Z">
                  <w:rPr>
                    <w:bCs/>
                  </w:rPr>
                </w:rPrChange>
              </w:rPr>
            </w:pPr>
            <w:r>
              <w:rPr>
                <w:rFonts w:hint="eastAsia" w:ascii="宋体" w:hAnsi="宋体" w:eastAsia="宋体" w:cs="宋体"/>
                <w:bCs/>
                <w:sz w:val="24"/>
                <w:szCs w:val="24"/>
                <w:rPrChange w:id="1334" w:author="冰琪凌咖啡" w:date="2023-07-04T15:56:00Z">
                  <w:rPr>
                    <w:rFonts w:hint="eastAsia"/>
                    <w:bCs/>
                  </w:rPr>
                </w:rPrChange>
              </w:rPr>
              <w:t>PVC管</w:t>
            </w:r>
          </w:p>
        </w:tc>
        <w:tc>
          <w:tcPr>
            <w:tcW w:w="1512" w:type="dxa"/>
            <w:tcPrChange w:id="1335" w:author="冰琪凌咖啡" w:date="2023-07-04T15:58:00Z">
              <w:tcPr>
                <w:tcW w:w="708" w:type="dxa"/>
              </w:tcPr>
            </w:tcPrChange>
          </w:tcPr>
          <w:p>
            <w:pPr>
              <w:rPr>
                <w:rFonts w:ascii="宋体" w:hAnsi="宋体" w:eastAsia="宋体" w:cs="宋体"/>
                <w:bCs/>
                <w:sz w:val="24"/>
                <w:szCs w:val="24"/>
                <w:rPrChange w:id="1336" w:author="冰琪凌咖啡" w:date="2023-07-04T15:56:00Z">
                  <w:rPr>
                    <w:bCs/>
                  </w:rPr>
                </w:rPrChange>
              </w:rPr>
            </w:pPr>
            <w:r>
              <w:rPr>
                <w:rFonts w:hint="eastAsia" w:ascii="宋体" w:hAnsi="宋体" w:eastAsia="宋体" w:cs="宋体"/>
                <w:bCs/>
                <w:sz w:val="24"/>
                <w:szCs w:val="24"/>
                <w:rPrChange w:id="1337" w:author="冰琪凌咖啡" w:date="2023-07-04T15:56:00Z">
                  <w:rPr>
                    <w:rFonts w:hint="eastAsia"/>
                    <w:bCs/>
                  </w:rPr>
                </w:rPrChange>
              </w:rPr>
              <w:t>联塑</w:t>
            </w:r>
          </w:p>
        </w:tc>
        <w:tc>
          <w:tcPr>
            <w:tcW w:w="1688" w:type="dxa"/>
            <w:tcPrChange w:id="1338" w:author="冰琪凌咖啡" w:date="2023-07-04T15:58:00Z">
              <w:tcPr>
                <w:tcW w:w="1843" w:type="dxa"/>
              </w:tcPr>
            </w:tcPrChange>
          </w:tcPr>
          <w:p>
            <w:pPr>
              <w:rPr>
                <w:rFonts w:ascii="宋体" w:hAnsi="宋体" w:eastAsia="宋体" w:cs="宋体"/>
                <w:bCs/>
                <w:sz w:val="24"/>
                <w:szCs w:val="24"/>
                <w:rPrChange w:id="1339" w:author="冰琪凌咖啡" w:date="2023-07-04T15:56:00Z">
                  <w:rPr>
                    <w:bCs/>
                  </w:rPr>
                </w:rPrChange>
              </w:rPr>
            </w:pPr>
            <w:r>
              <w:rPr>
                <w:rFonts w:ascii="宋体" w:hAnsi="宋体" w:eastAsia="宋体" w:cs="宋体"/>
                <w:bCs/>
                <w:sz w:val="24"/>
                <w:szCs w:val="24"/>
                <w:rPrChange w:id="1340" w:author="冰琪凌咖啡" w:date="2023-07-04T15:56:00Z">
                  <w:rPr>
                    <w:bCs/>
                  </w:rPr>
                </w:rPrChange>
              </w:rPr>
              <w:t>DN75</w:t>
            </w:r>
          </w:p>
        </w:tc>
        <w:tc>
          <w:tcPr>
            <w:tcW w:w="987" w:type="dxa"/>
            <w:tcPrChange w:id="1341" w:author="冰琪凌咖啡" w:date="2023-07-04T15:58:00Z">
              <w:tcPr>
                <w:tcW w:w="1985" w:type="dxa"/>
              </w:tcPr>
            </w:tcPrChange>
          </w:tcPr>
          <w:p>
            <w:pPr>
              <w:rPr>
                <w:rFonts w:ascii="宋体" w:hAnsi="宋体" w:eastAsia="宋体" w:cs="宋体"/>
                <w:bCs/>
                <w:sz w:val="24"/>
                <w:szCs w:val="24"/>
                <w:rPrChange w:id="1342" w:author="冰琪凌咖啡" w:date="2023-07-04T15:56:00Z">
                  <w:rPr>
                    <w:bCs/>
                  </w:rPr>
                </w:rPrChange>
              </w:rPr>
            </w:pPr>
            <w:r>
              <w:rPr>
                <w:rFonts w:hint="eastAsia" w:ascii="宋体" w:hAnsi="宋体" w:eastAsia="宋体" w:cs="宋体"/>
                <w:bCs/>
                <w:sz w:val="24"/>
                <w:szCs w:val="24"/>
                <w:rPrChange w:id="1343" w:author="冰琪凌咖啡" w:date="2023-07-04T15:56:00Z">
                  <w:rPr>
                    <w:rFonts w:hint="eastAsia"/>
                    <w:bCs/>
                  </w:rPr>
                </w:rPrChange>
              </w:rPr>
              <w:t>个</w:t>
            </w:r>
          </w:p>
        </w:tc>
        <w:tc>
          <w:tcPr>
            <w:tcW w:w="1691" w:type="dxa"/>
            <w:tcPrChange w:id="1344" w:author="冰琪凌咖啡" w:date="2023-07-04T15:58:00Z">
              <w:tcPr>
                <w:tcW w:w="2318" w:type="dxa"/>
              </w:tcPr>
            </w:tcPrChange>
          </w:tcPr>
          <w:p>
            <w:pPr>
              <w:rPr>
                <w:rFonts w:ascii="宋体" w:hAnsi="宋体" w:eastAsia="宋体" w:cs="宋体"/>
                <w:bCs/>
                <w:sz w:val="24"/>
                <w:szCs w:val="24"/>
                <w:rPrChange w:id="1345"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346"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347" w:author="冰琪凌咖啡" w:date="2023-07-04T15:58:00Z">
              <w:tcPr>
                <w:tcW w:w="534" w:type="dxa"/>
              </w:tcPr>
            </w:tcPrChange>
          </w:tcPr>
          <w:p>
            <w:pPr>
              <w:rPr>
                <w:rFonts w:ascii="宋体" w:hAnsi="宋体" w:eastAsia="宋体" w:cs="宋体"/>
                <w:bCs/>
                <w:sz w:val="24"/>
                <w:szCs w:val="24"/>
                <w:rPrChange w:id="1348" w:author="冰琪凌咖啡" w:date="2023-07-04T15:56:00Z">
                  <w:rPr>
                    <w:bCs/>
                  </w:rPr>
                </w:rPrChange>
              </w:rPr>
            </w:pPr>
            <w:r>
              <w:rPr>
                <w:rFonts w:ascii="宋体" w:hAnsi="宋体" w:eastAsia="宋体" w:cs="宋体"/>
                <w:bCs/>
                <w:sz w:val="24"/>
                <w:szCs w:val="24"/>
                <w:rPrChange w:id="1349" w:author="冰琪凌咖啡" w:date="2023-07-04T15:56:00Z">
                  <w:rPr>
                    <w:bCs/>
                  </w:rPr>
                </w:rPrChange>
              </w:rPr>
              <w:t>41</w:t>
            </w:r>
          </w:p>
        </w:tc>
        <w:tc>
          <w:tcPr>
            <w:tcW w:w="1900" w:type="dxa"/>
            <w:tcPrChange w:id="1350" w:author="冰琪凌咖啡" w:date="2023-07-04T15:58:00Z">
              <w:tcPr>
                <w:tcW w:w="1134" w:type="dxa"/>
              </w:tcPr>
            </w:tcPrChange>
          </w:tcPr>
          <w:p>
            <w:pPr>
              <w:rPr>
                <w:rFonts w:ascii="宋体" w:hAnsi="宋体" w:eastAsia="宋体" w:cs="宋体"/>
                <w:bCs/>
                <w:sz w:val="24"/>
                <w:szCs w:val="24"/>
                <w:rPrChange w:id="1351" w:author="冰琪凌咖啡" w:date="2023-07-04T15:56:00Z">
                  <w:rPr>
                    <w:bCs/>
                  </w:rPr>
                </w:rPrChange>
              </w:rPr>
            </w:pPr>
            <w:r>
              <w:rPr>
                <w:rFonts w:hint="eastAsia" w:ascii="宋体" w:hAnsi="宋体" w:eastAsia="宋体" w:cs="宋体"/>
                <w:bCs/>
                <w:sz w:val="24"/>
                <w:szCs w:val="24"/>
                <w:rPrChange w:id="1352" w:author="冰琪凌咖啡" w:date="2023-07-04T15:56:00Z">
                  <w:rPr>
                    <w:rFonts w:hint="eastAsia"/>
                    <w:bCs/>
                  </w:rPr>
                </w:rPrChange>
              </w:rPr>
              <w:t>PVC三通</w:t>
            </w:r>
          </w:p>
        </w:tc>
        <w:tc>
          <w:tcPr>
            <w:tcW w:w="1512" w:type="dxa"/>
            <w:tcPrChange w:id="1353" w:author="冰琪凌咖啡" w:date="2023-07-04T15:58:00Z">
              <w:tcPr>
                <w:tcW w:w="708" w:type="dxa"/>
              </w:tcPr>
            </w:tcPrChange>
          </w:tcPr>
          <w:p>
            <w:pPr>
              <w:rPr>
                <w:rFonts w:ascii="宋体" w:hAnsi="宋体" w:eastAsia="宋体" w:cs="宋体"/>
                <w:bCs/>
                <w:sz w:val="24"/>
                <w:szCs w:val="24"/>
                <w:rPrChange w:id="1354" w:author="冰琪凌咖啡" w:date="2023-07-04T15:56:00Z">
                  <w:rPr>
                    <w:bCs/>
                  </w:rPr>
                </w:rPrChange>
              </w:rPr>
            </w:pPr>
            <w:r>
              <w:rPr>
                <w:rFonts w:hint="eastAsia" w:ascii="宋体" w:hAnsi="宋体" w:eastAsia="宋体" w:cs="宋体"/>
                <w:bCs/>
                <w:sz w:val="24"/>
                <w:szCs w:val="24"/>
                <w:rPrChange w:id="1355" w:author="冰琪凌咖啡" w:date="2023-07-04T15:56:00Z">
                  <w:rPr>
                    <w:rFonts w:hint="eastAsia"/>
                    <w:bCs/>
                  </w:rPr>
                </w:rPrChange>
              </w:rPr>
              <w:t>联塑</w:t>
            </w:r>
          </w:p>
        </w:tc>
        <w:tc>
          <w:tcPr>
            <w:tcW w:w="1688" w:type="dxa"/>
            <w:tcPrChange w:id="1356" w:author="冰琪凌咖啡" w:date="2023-07-04T15:58:00Z">
              <w:tcPr>
                <w:tcW w:w="1843" w:type="dxa"/>
              </w:tcPr>
            </w:tcPrChange>
          </w:tcPr>
          <w:p>
            <w:pPr>
              <w:rPr>
                <w:rFonts w:ascii="宋体" w:hAnsi="宋体" w:eastAsia="宋体" w:cs="宋体"/>
                <w:bCs/>
                <w:sz w:val="24"/>
                <w:szCs w:val="24"/>
                <w:rPrChange w:id="1357" w:author="冰琪凌咖啡" w:date="2023-07-04T15:56:00Z">
                  <w:rPr>
                    <w:bCs/>
                  </w:rPr>
                </w:rPrChange>
              </w:rPr>
            </w:pPr>
            <w:r>
              <w:rPr>
                <w:rFonts w:ascii="宋体" w:hAnsi="宋体" w:eastAsia="宋体" w:cs="宋体"/>
                <w:bCs/>
                <w:sz w:val="24"/>
                <w:szCs w:val="24"/>
                <w:rPrChange w:id="1358" w:author="冰琪凌咖啡" w:date="2023-07-04T15:56:00Z">
                  <w:rPr>
                    <w:bCs/>
                  </w:rPr>
                </w:rPrChange>
              </w:rPr>
              <w:t>DN75</w:t>
            </w:r>
          </w:p>
        </w:tc>
        <w:tc>
          <w:tcPr>
            <w:tcW w:w="987" w:type="dxa"/>
            <w:tcPrChange w:id="1359" w:author="冰琪凌咖啡" w:date="2023-07-04T15:58:00Z">
              <w:tcPr>
                <w:tcW w:w="1985" w:type="dxa"/>
              </w:tcPr>
            </w:tcPrChange>
          </w:tcPr>
          <w:p>
            <w:pPr>
              <w:rPr>
                <w:rFonts w:ascii="宋体" w:hAnsi="宋体" w:eastAsia="宋体" w:cs="宋体"/>
                <w:bCs/>
                <w:sz w:val="24"/>
                <w:szCs w:val="24"/>
                <w:rPrChange w:id="1360" w:author="冰琪凌咖啡" w:date="2023-07-04T15:56:00Z">
                  <w:rPr>
                    <w:bCs/>
                  </w:rPr>
                </w:rPrChange>
              </w:rPr>
            </w:pPr>
            <w:r>
              <w:rPr>
                <w:rFonts w:hint="eastAsia" w:ascii="宋体" w:hAnsi="宋体" w:eastAsia="宋体" w:cs="宋体"/>
                <w:bCs/>
                <w:sz w:val="24"/>
                <w:szCs w:val="24"/>
                <w:rPrChange w:id="1361" w:author="冰琪凌咖啡" w:date="2023-07-04T15:56:00Z">
                  <w:rPr>
                    <w:rFonts w:hint="eastAsia"/>
                    <w:bCs/>
                  </w:rPr>
                </w:rPrChange>
              </w:rPr>
              <w:t>个</w:t>
            </w:r>
          </w:p>
        </w:tc>
        <w:tc>
          <w:tcPr>
            <w:tcW w:w="1691" w:type="dxa"/>
            <w:tcPrChange w:id="1362" w:author="冰琪凌咖啡" w:date="2023-07-04T15:58:00Z">
              <w:tcPr>
                <w:tcW w:w="2318" w:type="dxa"/>
              </w:tcPr>
            </w:tcPrChange>
          </w:tcPr>
          <w:p>
            <w:pPr>
              <w:rPr>
                <w:rFonts w:ascii="宋体" w:hAnsi="宋体" w:eastAsia="宋体" w:cs="宋体"/>
                <w:bCs/>
                <w:sz w:val="24"/>
                <w:szCs w:val="24"/>
                <w:rPrChange w:id="1363"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364"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365" w:author="冰琪凌咖啡" w:date="2023-07-04T15:58:00Z">
              <w:tcPr>
                <w:tcW w:w="534" w:type="dxa"/>
              </w:tcPr>
            </w:tcPrChange>
          </w:tcPr>
          <w:p>
            <w:pPr>
              <w:rPr>
                <w:rFonts w:ascii="宋体" w:hAnsi="宋体" w:eastAsia="宋体" w:cs="宋体"/>
                <w:bCs/>
                <w:sz w:val="24"/>
                <w:szCs w:val="24"/>
                <w:rPrChange w:id="1366" w:author="冰琪凌咖啡" w:date="2023-07-04T15:56:00Z">
                  <w:rPr>
                    <w:bCs/>
                  </w:rPr>
                </w:rPrChange>
              </w:rPr>
            </w:pPr>
            <w:r>
              <w:rPr>
                <w:rFonts w:ascii="宋体" w:hAnsi="宋体" w:eastAsia="宋体" w:cs="宋体"/>
                <w:bCs/>
                <w:sz w:val="24"/>
                <w:szCs w:val="24"/>
                <w:rPrChange w:id="1367" w:author="冰琪凌咖啡" w:date="2023-07-04T15:56:00Z">
                  <w:rPr>
                    <w:bCs/>
                  </w:rPr>
                </w:rPrChange>
              </w:rPr>
              <w:t>42</w:t>
            </w:r>
          </w:p>
        </w:tc>
        <w:tc>
          <w:tcPr>
            <w:tcW w:w="1900" w:type="dxa"/>
            <w:tcPrChange w:id="1368" w:author="冰琪凌咖啡" w:date="2023-07-04T15:58:00Z">
              <w:tcPr>
                <w:tcW w:w="1134" w:type="dxa"/>
              </w:tcPr>
            </w:tcPrChange>
          </w:tcPr>
          <w:p>
            <w:pPr>
              <w:rPr>
                <w:rFonts w:ascii="宋体" w:hAnsi="宋体" w:eastAsia="宋体" w:cs="宋体"/>
                <w:bCs/>
                <w:sz w:val="24"/>
                <w:szCs w:val="24"/>
                <w:rPrChange w:id="1369" w:author="冰琪凌咖啡" w:date="2023-07-04T15:56:00Z">
                  <w:rPr>
                    <w:bCs/>
                  </w:rPr>
                </w:rPrChange>
              </w:rPr>
            </w:pPr>
            <w:r>
              <w:rPr>
                <w:rFonts w:hint="eastAsia" w:ascii="宋体" w:hAnsi="宋体" w:eastAsia="宋体" w:cs="宋体"/>
                <w:bCs/>
                <w:sz w:val="24"/>
                <w:szCs w:val="24"/>
                <w:rPrChange w:id="1370" w:author="冰琪凌咖啡" w:date="2023-07-04T15:56:00Z">
                  <w:rPr>
                    <w:rFonts w:hint="eastAsia"/>
                    <w:bCs/>
                  </w:rPr>
                </w:rPrChange>
              </w:rPr>
              <w:t>PVC弯头</w:t>
            </w:r>
          </w:p>
        </w:tc>
        <w:tc>
          <w:tcPr>
            <w:tcW w:w="1512" w:type="dxa"/>
            <w:tcPrChange w:id="1371" w:author="冰琪凌咖啡" w:date="2023-07-04T15:58:00Z">
              <w:tcPr>
                <w:tcW w:w="708" w:type="dxa"/>
              </w:tcPr>
            </w:tcPrChange>
          </w:tcPr>
          <w:p>
            <w:pPr>
              <w:rPr>
                <w:rFonts w:ascii="宋体" w:hAnsi="宋体" w:eastAsia="宋体" w:cs="宋体"/>
                <w:bCs/>
                <w:sz w:val="24"/>
                <w:szCs w:val="24"/>
                <w:rPrChange w:id="1372" w:author="冰琪凌咖啡" w:date="2023-07-04T15:56:00Z">
                  <w:rPr>
                    <w:bCs/>
                  </w:rPr>
                </w:rPrChange>
              </w:rPr>
            </w:pPr>
            <w:r>
              <w:rPr>
                <w:rFonts w:hint="eastAsia" w:ascii="宋体" w:hAnsi="宋体" w:eastAsia="宋体" w:cs="宋体"/>
                <w:bCs/>
                <w:sz w:val="24"/>
                <w:szCs w:val="24"/>
                <w:rPrChange w:id="1373" w:author="冰琪凌咖啡" w:date="2023-07-04T15:56:00Z">
                  <w:rPr>
                    <w:rFonts w:hint="eastAsia"/>
                    <w:bCs/>
                  </w:rPr>
                </w:rPrChange>
              </w:rPr>
              <w:t>联塑</w:t>
            </w:r>
          </w:p>
        </w:tc>
        <w:tc>
          <w:tcPr>
            <w:tcW w:w="1688" w:type="dxa"/>
            <w:tcPrChange w:id="1374" w:author="冰琪凌咖啡" w:date="2023-07-04T15:58:00Z">
              <w:tcPr>
                <w:tcW w:w="1843" w:type="dxa"/>
              </w:tcPr>
            </w:tcPrChange>
          </w:tcPr>
          <w:p>
            <w:pPr>
              <w:rPr>
                <w:rFonts w:ascii="宋体" w:hAnsi="宋体" w:eastAsia="宋体" w:cs="宋体"/>
                <w:bCs/>
                <w:sz w:val="24"/>
                <w:szCs w:val="24"/>
                <w:rPrChange w:id="1375" w:author="冰琪凌咖啡" w:date="2023-07-04T15:56:00Z">
                  <w:rPr>
                    <w:bCs/>
                  </w:rPr>
                </w:rPrChange>
              </w:rPr>
            </w:pPr>
            <w:r>
              <w:rPr>
                <w:rFonts w:ascii="宋体" w:hAnsi="宋体" w:eastAsia="宋体" w:cs="宋体"/>
                <w:bCs/>
                <w:sz w:val="24"/>
                <w:szCs w:val="24"/>
                <w:rPrChange w:id="1376" w:author="冰琪凌咖啡" w:date="2023-07-04T15:56:00Z">
                  <w:rPr>
                    <w:bCs/>
                  </w:rPr>
                </w:rPrChange>
              </w:rPr>
              <w:t>DN75</w:t>
            </w:r>
          </w:p>
        </w:tc>
        <w:tc>
          <w:tcPr>
            <w:tcW w:w="987" w:type="dxa"/>
            <w:tcPrChange w:id="1377" w:author="冰琪凌咖啡" w:date="2023-07-04T15:58:00Z">
              <w:tcPr>
                <w:tcW w:w="1985" w:type="dxa"/>
              </w:tcPr>
            </w:tcPrChange>
          </w:tcPr>
          <w:p>
            <w:pPr>
              <w:rPr>
                <w:rFonts w:ascii="宋体" w:hAnsi="宋体" w:eastAsia="宋体" w:cs="宋体"/>
                <w:bCs/>
                <w:sz w:val="24"/>
                <w:szCs w:val="24"/>
                <w:rPrChange w:id="1378" w:author="冰琪凌咖啡" w:date="2023-07-04T15:56:00Z">
                  <w:rPr>
                    <w:bCs/>
                  </w:rPr>
                </w:rPrChange>
              </w:rPr>
            </w:pPr>
            <w:r>
              <w:rPr>
                <w:rFonts w:hint="eastAsia" w:ascii="宋体" w:hAnsi="宋体" w:eastAsia="宋体" w:cs="宋体"/>
                <w:bCs/>
                <w:sz w:val="24"/>
                <w:szCs w:val="24"/>
                <w:rPrChange w:id="1379" w:author="冰琪凌咖啡" w:date="2023-07-04T15:56:00Z">
                  <w:rPr>
                    <w:rFonts w:hint="eastAsia"/>
                    <w:bCs/>
                  </w:rPr>
                </w:rPrChange>
              </w:rPr>
              <w:t>个</w:t>
            </w:r>
          </w:p>
        </w:tc>
        <w:tc>
          <w:tcPr>
            <w:tcW w:w="1691" w:type="dxa"/>
            <w:tcPrChange w:id="1380" w:author="冰琪凌咖啡" w:date="2023-07-04T15:58:00Z">
              <w:tcPr>
                <w:tcW w:w="2318" w:type="dxa"/>
              </w:tcPr>
            </w:tcPrChange>
          </w:tcPr>
          <w:p>
            <w:pPr>
              <w:rPr>
                <w:rFonts w:ascii="宋体" w:hAnsi="宋体" w:eastAsia="宋体" w:cs="宋体"/>
                <w:bCs/>
                <w:sz w:val="24"/>
                <w:szCs w:val="24"/>
                <w:rPrChange w:id="1381"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382"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383" w:author="冰琪凌咖啡" w:date="2023-07-04T15:58:00Z">
              <w:tcPr>
                <w:tcW w:w="534" w:type="dxa"/>
              </w:tcPr>
            </w:tcPrChange>
          </w:tcPr>
          <w:p>
            <w:pPr>
              <w:rPr>
                <w:rFonts w:ascii="宋体" w:hAnsi="宋体" w:eastAsia="宋体" w:cs="宋体"/>
                <w:bCs/>
                <w:sz w:val="24"/>
                <w:szCs w:val="24"/>
                <w:rPrChange w:id="1384" w:author="冰琪凌咖啡" w:date="2023-07-04T15:56:00Z">
                  <w:rPr>
                    <w:bCs/>
                  </w:rPr>
                </w:rPrChange>
              </w:rPr>
            </w:pPr>
            <w:r>
              <w:rPr>
                <w:rFonts w:ascii="宋体" w:hAnsi="宋体" w:eastAsia="宋体" w:cs="宋体"/>
                <w:bCs/>
                <w:sz w:val="24"/>
                <w:szCs w:val="24"/>
                <w:rPrChange w:id="1385" w:author="冰琪凌咖啡" w:date="2023-07-04T15:56:00Z">
                  <w:rPr>
                    <w:bCs/>
                  </w:rPr>
                </w:rPrChange>
              </w:rPr>
              <w:t>43</w:t>
            </w:r>
          </w:p>
        </w:tc>
        <w:tc>
          <w:tcPr>
            <w:tcW w:w="1900" w:type="dxa"/>
            <w:tcPrChange w:id="1386" w:author="冰琪凌咖啡" w:date="2023-07-04T15:58:00Z">
              <w:tcPr>
                <w:tcW w:w="1134" w:type="dxa"/>
              </w:tcPr>
            </w:tcPrChange>
          </w:tcPr>
          <w:p>
            <w:pPr>
              <w:rPr>
                <w:rFonts w:ascii="宋体" w:hAnsi="宋体" w:eastAsia="宋体" w:cs="宋体"/>
                <w:bCs/>
                <w:sz w:val="24"/>
                <w:szCs w:val="24"/>
                <w:rPrChange w:id="1387" w:author="冰琪凌咖啡" w:date="2023-07-04T15:56:00Z">
                  <w:rPr>
                    <w:bCs/>
                  </w:rPr>
                </w:rPrChange>
              </w:rPr>
            </w:pPr>
            <w:r>
              <w:rPr>
                <w:rFonts w:hint="eastAsia" w:ascii="宋体" w:hAnsi="宋体" w:eastAsia="宋体" w:cs="宋体"/>
                <w:bCs/>
                <w:sz w:val="24"/>
                <w:szCs w:val="24"/>
                <w:rPrChange w:id="1388" w:author="冰琪凌咖啡" w:date="2023-07-04T15:56:00Z">
                  <w:rPr>
                    <w:rFonts w:hint="eastAsia"/>
                    <w:bCs/>
                  </w:rPr>
                </w:rPrChange>
              </w:rPr>
              <w:t>PVC直接</w:t>
            </w:r>
          </w:p>
        </w:tc>
        <w:tc>
          <w:tcPr>
            <w:tcW w:w="1512" w:type="dxa"/>
            <w:tcPrChange w:id="1389" w:author="冰琪凌咖啡" w:date="2023-07-04T15:58:00Z">
              <w:tcPr>
                <w:tcW w:w="708" w:type="dxa"/>
              </w:tcPr>
            </w:tcPrChange>
          </w:tcPr>
          <w:p>
            <w:pPr>
              <w:rPr>
                <w:rFonts w:ascii="宋体" w:hAnsi="宋体" w:eastAsia="宋体" w:cs="宋体"/>
                <w:bCs/>
                <w:sz w:val="24"/>
                <w:szCs w:val="24"/>
                <w:rPrChange w:id="1390" w:author="冰琪凌咖啡" w:date="2023-07-04T15:56:00Z">
                  <w:rPr>
                    <w:bCs/>
                  </w:rPr>
                </w:rPrChange>
              </w:rPr>
            </w:pPr>
            <w:r>
              <w:rPr>
                <w:rFonts w:hint="eastAsia" w:ascii="宋体" w:hAnsi="宋体" w:eastAsia="宋体" w:cs="宋体"/>
                <w:bCs/>
                <w:sz w:val="24"/>
                <w:szCs w:val="24"/>
                <w:rPrChange w:id="1391" w:author="冰琪凌咖啡" w:date="2023-07-04T15:56:00Z">
                  <w:rPr>
                    <w:rFonts w:hint="eastAsia"/>
                    <w:bCs/>
                  </w:rPr>
                </w:rPrChange>
              </w:rPr>
              <w:t>联塑</w:t>
            </w:r>
          </w:p>
        </w:tc>
        <w:tc>
          <w:tcPr>
            <w:tcW w:w="1688" w:type="dxa"/>
            <w:tcPrChange w:id="1392" w:author="冰琪凌咖啡" w:date="2023-07-04T15:58:00Z">
              <w:tcPr>
                <w:tcW w:w="1843" w:type="dxa"/>
              </w:tcPr>
            </w:tcPrChange>
          </w:tcPr>
          <w:p>
            <w:pPr>
              <w:rPr>
                <w:rFonts w:ascii="宋体" w:hAnsi="宋体" w:eastAsia="宋体" w:cs="宋体"/>
                <w:bCs/>
                <w:sz w:val="24"/>
                <w:szCs w:val="24"/>
                <w:rPrChange w:id="1393" w:author="冰琪凌咖啡" w:date="2023-07-04T15:56:00Z">
                  <w:rPr>
                    <w:bCs/>
                  </w:rPr>
                </w:rPrChange>
              </w:rPr>
            </w:pPr>
            <w:r>
              <w:rPr>
                <w:rFonts w:ascii="宋体" w:hAnsi="宋体" w:eastAsia="宋体" w:cs="宋体"/>
                <w:bCs/>
                <w:sz w:val="24"/>
                <w:szCs w:val="24"/>
                <w:rPrChange w:id="1394" w:author="冰琪凌咖啡" w:date="2023-07-04T15:56:00Z">
                  <w:rPr>
                    <w:bCs/>
                  </w:rPr>
                </w:rPrChange>
              </w:rPr>
              <w:t>DN75</w:t>
            </w:r>
          </w:p>
        </w:tc>
        <w:tc>
          <w:tcPr>
            <w:tcW w:w="987" w:type="dxa"/>
            <w:tcPrChange w:id="1395" w:author="冰琪凌咖啡" w:date="2023-07-04T15:58:00Z">
              <w:tcPr>
                <w:tcW w:w="1985" w:type="dxa"/>
              </w:tcPr>
            </w:tcPrChange>
          </w:tcPr>
          <w:p>
            <w:pPr>
              <w:rPr>
                <w:rFonts w:ascii="宋体" w:hAnsi="宋体" w:eastAsia="宋体" w:cs="宋体"/>
                <w:bCs/>
                <w:sz w:val="24"/>
                <w:szCs w:val="24"/>
                <w:rPrChange w:id="1396" w:author="冰琪凌咖啡" w:date="2023-07-04T15:56:00Z">
                  <w:rPr>
                    <w:bCs/>
                  </w:rPr>
                </w:rPrChange>
              </w:rPr>
            </w:pPr>
            <w:r>
              <w:rPr>
                <w:rFonts w:hint="eastAsia" w:ascii="宋体" w:hAnsi="宋体" w:eastAsia="宋体" w:cs="宋体"/>
                <w:bCs/>
                <w:sz w:val="24"/>
                <w:szCs w:val="24"/>
                <w:rPrChange w:id="1397" w:author="冰琪凌咖啡" w:date="2023-07-04T15:56:00Z">
                  <w:rPr>
                    <w:rFonts w:hint="eastAsia"/>
                    <w:bCs/>
                  </w:rPr>
                </w:rPrChange>
              </w:rPr>
              <w:t>个</w:t>
            </w:r>
          </w:p>
        </w:tc>
        <w:tc>
          <w:tcPr>
            <w:tcW w:w="1691" w:type="dxa"/>
            <w:tcPrChange w:id="1398" w:author="冰琪凌咖啡" w:date="2023-07-04T15:58:00Z">
              <w:tcPr>
                <w:tcW w:w="2318" w:type="dxa"/>
              </w:tcPr>
            </w:tcPrChange>
          </w:tcPr>
          <w:p>
            <w:pPr>
              <w:rPr>
                <w:rFonts w:ascii="宋体" w:hAnsi="宋体" w:eastAsia="宋体" w:cs="宋体"/>
                <w:bCs/>
                <w:sz w:val="24"/>
                <w:szCs w:val="24"/>
                <w:rPrChange w:id="1399"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400"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401" w:author="冰琪凌咖啡" w:date="2023-07-04T15:58:00Z">
              <w:tcPr>
                <w:tcW w:w="534" w:type="dxa"/>
              </w:tcPr>
            </w:tcPrChange>
          </w:tcPr>
          <w:p>
            <w:pPr>
              <w:rPr>
                <w:rFonts w:ascii="宋体" w:hAnsi="宋体" w:eastAsia="宋体" w:cs="宋体"/>
                <w:bCs/>
                <w:sz w:val="24"/>
                <w:szCs w:val="24"/>
                <w:rPrChange w:id="1402" w:author="冰琪凌咖啡" w:date="2023-07-04T15:56:00Z">
                  <w:rPr>
                    <w:bCs/>
                  </w:rPr>
                </w:rPrChange>
              </w:rPr>
            </w:pPr>
            <w:r>
              <w:rPr>
                <w:rFonts w:ascii="宋体" w:hAnsi="宋体" w:eastAsia="宋体" w:cs="宋体"/>
                <w:bCs/>
                <w:sz w:val="24"/>
                <w:szCs w:val="24"/>
                <w:rPrChange w:id="1403" w:author="冰琪凌咖啡" w:date="2023-07-04T15:56:00Z">
                  <w:rPr>
                    <w:bCs/>
                  </w:rPr>
                </w:rPrChange>
              </w:rPr>
              <w:t>44</w:t>
            </w:r>
          </w:p>
        </w:tc>
        <w:tc>
          <w:tcPr>
            <w:tcW w:w="1900" w:type="dxa"/>
            <w:tcPrChange w:id="1404" w:author="冰琪凌咖啡" w:date="2023-07-04T15:58:00Z">
              <w:tcPr>
                <w:tcW w:w="1134" w:type="dxa"/>
              </w:tcPr>
            </w:tcPrChange>
          </w:tcPr>
          <w:p>
            <w:pPr>
              <w:rPr>
                <w:rFonts w:ascii="宋体" w:hAnsi="宋体" w:eastAsia="宋体" w:cs="宋体"/>
                <w:bCs/>
                <w:sz w:val="24"/>
                <w:szCs w:val="24"/>
                <w:rPrChange w:id="1405" w:author="冰琪凌咖啡" w:date="2023-07-04T15:56:00Z">
                  <w:rPr>
                    <w:bCs/>
                  </w:rPr>
                </w:rPrChange>
              </w:rPr>
            </w:pPr>
            <w:r>
              <w:rPr>
                <w:rFonts w:hint="eastAsia" w:ascii="宋体" w:hAnsi="宋体" w:eastAsia="宋体" w:cs="宋体"/>
                <w:bCs/>
                <w:sz w:val="24"/>
                <w:szCs w:val="24"/>
                <w:rPrChange w:id="1406" w:author="冰琪凌咖啡" w:date="2023-07-04T15:56:00Z">
                  <w:rPr>
                    <w:rFonts w:hint="eastAsia"/>
                    <w:bCs/>
                  </w:rPr>
                </w:rPrChange>
              </w:rPr>
              <w:t>PVC管</w:t>
            </w:r>
          </w:p>
        </w:tc>
        <w:tc>
          <w:tcPr>
            <w:tcW w:w="1512" w:type="dxa"/>
            <w:tcPrChange w:id="1407" w:author="冰琪凌咖啡" w:date="2023-07-04T15:58:00Z">
              <w:tcPr>
                <w:tcW w:w="708" w:type="dxa"/>
              </w:tcPr>
            </w:tcPrChange>
          </w:tcPr>
          <w:p>
            <w:pPr>
              <w:rPr>
                <w:rFonts w:ascii="宋体" w:hAnsi="宋体" w:eastAsia="宋体" w:cs="宋体"/>
                <w:bCs/>
                <w:sz w:val="24"/>
                <w:szCs w:val="24"/>
                <w:rPrChange w:id="1408" w:author="冰琪凌咖啡" w:date="2023-07-04T15:56:00Z">
                  <w:rPr>
                    <w:bCs/>
                  </w:rPr>
                </w:rPrChange>
              </w:rPr>
            </w:pPr>
            <w:r>
              <w:rPr>
                <w:rFonts w:hint="eastAsia" w:ascii="宋体" w:hAnsi="宋体" w:eastAsia="宋体" w:cs="宋体"/>
                <w:bCs/>
                <w:sz w:val="24"/>
                <w:szCs w:val="24"/>
                <w:rPrChange w:id="1409" w:author="冰琪凌咖啡" w:date="2023-07-04T15:56:00Z">
                  <w:rPr>
                    <w:rFonts w:hint="eastAsia"/>
                    <w:bCs/>
                  </w:rPr>
                </w:rPrChange>
              </w:rPr>
              <w:t>联塑</w:t>
            </w:r>
          </w:p>
        </w:tc>
        <w:tc>
          <w:tcPr>
            <w:tcW w:w="1688" w:type="dxa"/>
            <w:tcPrChange w:id="1410" w:author="冰琪凌咖啡" w:date="2023-07-04T15:58:00Z">
              <w:tcPr>
                <w:tcW w:w="1843" w:type="dxa"/>
              </w:tcPr>
            </w:tcPrChange>
          </w:tcPr>
          <w:p>
            <w:pPr>
              <w:rPr>
                <w:rFonts w:ascii="宋体" w:hAnsi="宋体" w:eastAsia="宋体" w:cs="宋体"/>
                <w:bCs/>
                <w:sz w:val="24"/>
                <w:szCs w:val="24"/>
                <w:rPrChange w:id="1411" w:author="冰琪凌咖啡" w:date="2023-07-04T15:56:00Z">
                  <w:rPr>
                    <w:bCs/>
                  </w:rPr>
                </w:rPrChange>
              </w:rPr>
            </w:pPr>
            <w:r>
              <w:rPr>
                <w:rFonts w:ascii="宋体" w:hAnsi="宋体" w:eastAsia="宋体" w:cs="宋体"/>
                <w:bCs/>
                <w:sz w:val="24"/>
                <w:szCs w:val="24"/>
                <w:rPrChange w:id="1412" w:author="冰琪凌咖啡" w:date="2023-07-04T15:56:00Z">
                  <w:rPr>
                    <w:bCs/>
                  </w:rPr>
                </w:rPrChange>
              </w:rPr>
              <w:t>DN110</w:t>
            </w:r>
          </w:p>
        </w:tc>
        <w:tc>
          <w:tcPr>
            <w:tcW w:w="987" w:type="dxa"/>
            <w:tcPrChange w:id="1413" w:author="冰琪凌咖啡" w:date="2023-07-04T15:58:00Z">
              <w:tcPr>
                <w:tcW w:w="1985" w:type="dxa"/>
              </w:tcPr>
            </w:tcPrChange>
          </w:tcPr>
          <w:p>
            <w:pPr>
              <w:rPr>
                <w:rFonts w:ascii="宋体" w:hAnsi="宋体" w:eastAsia="宋体" w:cs="宋体"/>
                <w:bCs/>
                <w:sz w:val="24"/>
                <w:szCs w:val="24"/>
                <w:rPrChange w:id="1414" w:author="冰琪凌咖啡" w:date="2023-07-04T15:56:00Z">
                  <w:rPr>
                    <w:bCs/>
                  </w:rPr>
                </w:rPrChange>
              </w:rPr>
            </w:pPr>
            <w:r>
              <w:rPr>
                <w:rFonts w:hint="eastAsia" w:ascii="宋体" w:hAnsi="宋体" w:eastAsia="宋体" w:cs="宋体"/>
                <w:bCs/>
                <w:sz w:val="24"/>
                <w:szCs w:val="24"/>
                <w:rPrChange w:id="1415" w:author="冰琪凌咖啡" w:date="2023-07-04T15:56:00Z">
                  <w:rPr>
                    <w:rFonts w:hint="eastAsia"/>
                    <w:bCs/>
                  </w:rPr>
                </w:rPrChange>
              </w:rPr>
              <w:t>个</w:t>
            </w:r>
          </w:p>
        </w:tc>
        <w:tc>
          <w:tcPr>
            <w:tcW w:w="1691" w:type="dxa"/>
            <w:tcPrChange w:id="1416" w:author="冰琪凌咖啡" w:date="2023-07-04T15:58:00Z">
              <w:tcPr>
                <w:tcW w:w="2318" w:type="dxa"/>
              </w:tcPr>
            </w:tcPrChange>
          </w:tcPr>
          <w:p>
            <w:pPr>
              <w:rPr>
                <w:rFonts w:ascii="宋体" w:hAnsi="宋体" w:eastAsia="宋体" w:cs="宋体"/>
                <w:bCs/>
                <w:sz w:val="24"/>
                <w:szCs w:val="24"/>
                <w:rPrChange w:id="1417"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418"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419" w:author="冰琪凌咖啡" w:date="2023-07-04T15:58:00Z">
              <w:tcPr>
                <w:tcW w:w="534" w:type="dxa"/>
              </w:tcPr>
            </w:tcPrChange>
          </w:tcPr>
          <w:p>
            <w:pPr>
              <w:rPr>
                <w:rFonts w:ascii="宋体" w:hAnsi="宋体" w:eastAsia="宋体" w:cs="宋体"/>
                <w:bCs/>
                <w:sz w:val="24"/>
                <w:szCs w:val="24"/>
                <w:rPrChange w:id="1420" w:author="冰琪凌咖啡" w:date="2023-07-04T15:56:00Z">
                  <w:rPr>
                    <w:bCs/>
                  </w:rPr>
                </w:rPrChange>
              </w:rPr>
            </w:pPr>
            <w:r>
              <w:rPr>
                <w:rFonts w:ascii="宋体" w:hAnsi="宋体" w:eastAsia="宋体" w:cs="宋体"/>
                <w:bCs/>
                <w:sz w:val="24"/>
                <w:szCs w:val="24"/>
                <w:rPrChange w:id="1421" w:author="冰琪凌咖啡" w:date="2023-07-04T15:56:00Z">
                  <w:rPr>
                    <w:bCs/>
                  </w:rPr>
                </w:rPrChange>
              </w:rPr>
              <w:t>45</w:t>
            </w:r>
          </w:p>
        </w:tc>
        <w:tc>
          <w:tcPr>
            <w:tcW w:w="1900" w:type="dxa"/>
            <w:tcPrChange w:id="1422" w:author="冰琪凌咖啡" w:date="2023-07-04T15:58:00Z">
              <w:tcPr>
                <w:tcW w:w="1134" w:type="dxa"/>
              </w:tcPr>
            </w:tcPrChange>
          </w:tcPr>
          <w:p>
            <w:pPr>
              <w:rPr>
                <w:rFonts w:ascii="宋体" w:hAnsi="宋体" w:eastAsia="宋体" w:cs="宋体"/>
                <w:bCs/>
                <w:sz w:val="24"/>
                <w:szCs w:val="24"/>
                <w:rPrChange w:id="1423" w:author="冰琪凌咖啡" w:date="2023-07-04T15:56:00Z">
                  <w:rPr>
                    <w:bCs/>
                  </w:rPr>
                </w:rPrChange>
              </w:rPr>
            </w:pPr>
            <w:r>
              <w:rPr>
                <w:rFonts w:hint="eastAsia" w:ascii="宋体" w:hAnsi="宋体" w:eastAsia="宋体" w:cs="宋体"/>
                <w:bCs/>
                <w:sz w:val="24"/>
                <w:szCs w:val="24"/>
                <w:rPrChange w:id="1424" w:author="冰琪凌咖啡" w:date="2023-07-04T15:56:00Z">
                  <w:rPr>
                    <w:rFonts w:hint="eastAsia"/>
                    <w:bCs/>
                  </w:rPr>
                </w:rPrChange>
              </w:rPr>
              <w:t>PVC三通</w:t>
            </w:r>
          </w:p>
        </w:tc>
        <w:tc>
          <w:tcPr>
            <w:tcW w:w="1512" w:type="dxa"/>
            <w:tcPrChange w:id="1425" w:author="冰琪凌咖啡" w:date="2023-07-04T15:58:00Z">
              <w:tcPr>
                <w:tcW w:w="708" w:type="dxa"/>
              </w:tcPr>
            </w:tcPrChange>
          </w:tcPr>
          <w:p>
            <w:pPr>
              <w:rPr>
                <w:rFonts w:ascii="宋体" w:hAnsi="宋体" w:eastAsia="宋体" w:cs="宋体"/>
                <w:bCs/>
                <w:sz w:val="24"/>
                <w:szCs w:val="24"/>
                <w:rPrChange w:id="1426" w:author="冰琪凌咖啡" w:date="2023-07-04T15:56:00Z">
                  <w:rPr>
                    <w:bCs/>
                  </w:rPr>
                </w:rPrChange>
              </w:rPr>
            </w:pPr>
            <w:r>
              <w:rPr>
                <w:rFonts w:hint="eastAsia" w:ascii="宋体" w:hAnsi="宋体" w:eastAsia="宋体" w:cs="宋体"/>
                <w:bCs/>
                <w:sz w:val="24"/>
                <w:szCs w:val="24"/>
                <w:rPrChange w:id="1427" w:author="冰琪凌咖啡" w:date="2023-07-04T15:56:00Z">
                  <w:rPr>
                    <w:rFonts w:hint="eastAsia"/>
                    <w:bCs/>
                  </w:rPr>
                </w:rPrChange>
              </w:rPr>
              <w:t>联塑</w:t>
            </w:r>
          </w:p>
        </w:tc>
        <w:tc>
          <w:tcPr>
            <w:tcW w:w="1688" w:type="dxa"/>
            <w:tcPrChange w:id="1428" w:author="冰琪凌咖啡" w:date="2023-07-04T15:58:00Z">
              <w:tcPr>
                <w:tcW w:w="1843" w:type="dxa"/>
              </w:tcPr>
            </w:tcPrChange>
          </w:tcPr>
          <w:p>
            <w:pPr>
              <w:rPr>
                <w:rFonts w:ascii="宋体" w:hAnsi="宋体" w:eastAsia="宋体" w:cs="宋体"/>
                <w:bCs/>
                <w:sz w:val="24"/>
                <w:szCs w:val="24"/>
                <w:rPrChange w:id="1429" w:author="冰琪凌咖啡" w:date="2023-07-04T15:56:00Z">
                  <w:rPr>
                    <w:bCs/>
                  </w:rPr>
                </w:rPrChange>
              </w:rPr>
            </w:pPr>
            <w:r>
              <w:rPr>
                <w:rFonts w:ascii="宋体" w:hAnsi="宋体" w:eastAsia="宋体" w:cs="宋体"/>
                <w:bCs/>
                <w:sz w:val="24"/>
                <w:szCs w:val="24"/>
                <w:rPrChange w:id="1430" w:author="冰琪凌咖啡" w:date="2023-07-04T15:56:00Z">
                  <w:rPr>
                    <w:bCs/>
                  </w:rPr>
                </w:rPrChange>
              </w:rPr>
              <w:t>DN110</w:t>
            </w:r>
          </w:p>
        </w:tc>
        <w:tc>
          <w:tcPr>
            <w:tcW w:w="987" w:type="dxa"/>
            <w:tcPrChange w:id="1431" w:author="冰琪凌咖啡" w:date="2023-07-04T15:58:00Z">
              <w:tcPr>
                <w:tcW w:w="1985" w:type="dxa"/>
              </w:tcPr>
            </w:tcPrChange>
          </w:tcPr>
          <w:p>
            <w:pPr>
              <w:rPr>
                <w:rFonts w:ascii="宋体" w:hAnsi="宋体" w:eastAsia="宋体" w:cs="宋体"/>
                <w:bCs/>
                <w:sz w:val="24"/>
                <w:szCs w:val="24"/>
                <w:rPrChange w:id="1432" w:author="冰琪凌咖啡" w:date="2023-07-04T15:56:00Z">
                  <w:rPr>
                    <w:bCs/>
                  </w:rPr>
                </w:rPrChange>
              </w:rPr>
            </w:pPr>
            <w:r>
              <w:rPr>
                <w:rFonts w:hint="eastAsia" w:ascii="宋体" w:hAnsi="宋体" w:eastAsia="宋体" w:cs="宋体"/>
                <w:bCs/>
                <w:sz w:val="24"/>
                <w:szCs w:val="24"/>
                <w:rPrChange w:id="1433" w:author="冰琪凌咖啡" w:date="2023-07-04T15:56:00Z">
                  <w:rPr>
                    <w:rFonts w:hint="eastAsia"/>
                    <w:bCs/>
                  </w:rPr>
                </w:rPrChange>
              </w:rPr>
              <w:t>个</w:t>
            </w:r>
          </w:p>
        </w:tc>
        <w:tc>
          <w:tcPr>
            <w:tcW w:w="1691" w:type="dxa"/>
            <w:tcPrChange w:id="1434" w:author="冰琪凌咖啡" w:date="2023-07-04T15:58:00Z">
              <w:tcPr>
                <w:tcW w:w="2318" w:type="dxa"/>
              </w:tcPr>
            </w:tcPrChange>
          </w:tcPr>
          <w:p>
            <w:pPr>
              <w:rPr>
                <w:rFonts w:ascii="宋体" w:hAnsi="宋体" w:eastAsia="宋体" w:cs="宋体"/>
                <w:bCs/>
                <w:sz w:val="24"/>
                <w:szCs w:val="24"/>
                <w:rPrChange w:id="1435"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436"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437" w:author="冰琪凌咖啡" w:date="2023-07-04T15:58:00Z">
              <w:tcPr>
                <w:tcW w:w="534" w:type="dxa"/>
              </w:tcPr>
            </w:tcPrChange>
          </w:tcPr>
          <w:p>
            <w:pPr>
              <w:rPr>
                <w:rFonts w:ascii="宋体" w:hAnsi="宋体" w:eastAsia="宋体" w:cs="宋体"/>
                <w:bCs/>
                <w:sz w:val="24"/>
                <w:szCs w:val="24"/>
                <w:rPrChange w:id="1438" w:author="冰琪凌咖啡" w:date="2023-07-04T15:56:00Z">
                  <w:rPr>
                    <w:bCs/>
                  </w:rPr>
                </w:rPrChange>
              </w:rPr>
            </w:pPr>
            <w:r>
              <w:rPr>
                <w:rFonts w:ascii="宋体" w:hAnsi="宋体" w:eastAsia="宋体" w:cs="宋体"/>
                <w:bCs/>
                <w:sz w:val="24"/>
                <w:szCs w:val="24"/>
                <w:rPrChange w:id="1439" w:author="冰琪凌咖啡" w:date="2023-07-04T15:56:00Z">
                  <w:rPr>
                    <w:bCs/>
                  </w:rPr>
                </w:rPrChange>
              </w:rPr>
              <w:t>46</w:t>
            </w:r>
          </w:p>
        </w:tc>
        <w:tc>
          <w:tcPr>
            <w:tcW w:w="1900" w:type="dxa"/>
            <w:tcPrChange w:id="1440" w:author="冰琪凌咖啡" w:date="2023-07-04T15:58:00Z">
              <w:tcPr>
                <w:tcW w:w="1134" w:type="dxa"/>
              </w:tcPr>
            </w:tcPrChange>
          </w:tcPr>
          <w:p>
            <w:pPr>
              <w:rPr>
                <w:rFonts w:ascii="宋体" w:hAnsi="宋体" w:eastAsia="宋体" w:cs="宋体"/>
                <w:bCs/>
                <w:sz w:val="24"/>
                <w:szCs w:val="24"/>
                <w:rPrChange w:id="1441" w:author="冰琪凌咖啡" w:date="2023-07-04T15:56:00Z">
                  <w:rPr>
                    <w:bCs/>
                  </w:rPr>
                </w:rPrChange>
              </w:rPr>
            </w:pPr>
            <w:r>
              <w:rPr>
                <w:rFonts w:hint="eastAsia" w:ascii="宋体" w:hAnsi="宋体" w:eastAsia="宋体" w:cs="宋体"/>
                <w:bCs/>
                <w:sz w:val="24"/>
                <w:szCs w:val="24"/>
                <w:rPrChange w:id="1442" w:author="冰琪凌咖啡" w:date="2023-07-04T15:56:00Z">
                  <w:rPr>
                    <w:rFonts w:hint="eastAsia"/>
                    <w:bCs/>
                  </w:rPr>
                </w:rPrChange>
              </w:rPr>
              <w:t>PVC粘合剂</w:t>
            </w:r>
          </w:p>
        </w:tc>
        <w:tc>
          <w:tcPr>
            <w:tcW w:w="1512" w:type="dxa"/>
            <w:tcPrChange w:id="1443" w:author="冰琪凌咖啡" w:date="2023-07-04T15:58:00Z">
              <w:tcPr>
                <w:tcW w:w="708" w:type="dxa"/>
              </w:tcPr>
            </w:tcPrChange>
          </w:tcPr>
          <w:p>
            <w:pPr>
              <w:rPr>
                <w:rFonts w:ascii="宋体" w:hAnsi="宋体" w:eastAsia="宋体" w:cs="宋体"/>
                <w:bCs/>
                <w:sz w:val="24"/>
                <w:szCs w:val="24"/>
                <w:rPrChange w:id="1444" w:author="冰琪凌咖啡" w:date="2023-07-04T15:56:00Z">
                  <w:rPr>
                    <w:bCs/>
                  </w:rPr>
                </w:rPrChange>
              </w:rPr>
            </w:pPr>
          </w:p>
        </w:tc>
        <w:tc>
          <w:tcPr>
            <w:tcW w:w="1688" w:type="dxa"/>
            <w:tcPrChange w:id="1445" w:author="冰琪凌咖啡" w:date="2023-07-04T15:58:00Z">
              <w:tcPr>
                <w:tcW w:w="1843" w:type="dxa"/>
              </w:tcPr>
            </w:tcPrChange>
          </w:tcPr>
          <w:p>
            <w:pPr>
              <w:rPr>
                <w:rFonts w:ascii="宋体" w:hAnsi="宋体" w:eastAsia="宋体" w:cs="宋体"/>
                <w:bCs/>
                <w:sz w:val="24"/>
                <w:szCs w:val="24"/>
                <w:rPrChange w:id="1446" w:author="冰琪凌咖啡" w:date="2023-07-04T15:56:00Z">
                  <w:rPr>
                    <w:bCs/>
                  </w:rPr>
                </w:rPrChange>
              </w:rPr>
            </w:pPr>
            <w:r>
              <w:rPr>
                <w:rFonts w:ascii="宋体" w:hAnsi="宋体" w:eastAsia="宋体" w:cs="宋体"/>
                <w:bCs/>
                <w:sz w:val="24"/>
                <w:szCs w:val="24"/>
                <w:rPrChange w:id="1447" w:author="冰琪凌咖啡" w:date="2023-07-04T15:56:00Z">
                  <w:rPr>
                    <w:bCs/>
                  </w:rPr>
                </w:rPrChange>
              </w:rPr>
              <w:t>250mI</w:t>
            </w:r>
          </w:p>
        </w:tc>
        <w:tc>
          <w:tcPr>
            <w:tcW w:w="987" w:type="dxa"/>
            <w:tcPrChange w:id="1448" w:author="冰琪凌咖啡" w:date="2023-07-04T15:58:00Z">
              <w:tcPr>
                <w:tcW w:w="1985" w:type="dxa"/>
              </w:tcPr>
            </w:tcPrChange>
          </w:tcPr>
          <w:p>
            <w:pPr>
              <w:rPr>
                <w:rFonts w:ascii="宋体" w:hAnsi="宋体" w:eastAsia="宋体" w:cs="宋体"/>
                <w:bCs/>
                <w:sz w:val="24"/>
                <w:szCs w:val="24"/>
                <w:rPrChange w:id="1449" w:author="冰琪凌咖啡" w:date="2023-07-04T15:56:00Z">
                  <w:rPr>
                    <w:bCs/>
                  </w:rPr>
                </w:rPrChange>
              </w:rPr>
            </w:pPr>
            <w:r>
              <w:rPr>
                <w:rFonts w:hint="eastAsia" w:ascii="宋体" w:hAnsi="宋体" w:eastAsia="宋体" w:cs="宋体"/>
                <w:bCs/>
                <w:sz w:val="24"/>
                <w:szCs w:val="24"/>
                <w:rPrChange w:id="1450" w:author="冰琪凌咖啡" w:date="2023-07-04T15:56:00Z">
                  <w:rPr>
                    <w:rFonts w:hint="eastAsia"/>
                    <w:bCs/>
                  </w:rPr>
                </w:rPrChange>
              </w:rPr>
              <w:t>支</w:t>
            </w:r>
          </w:p>
        </w:tc>
        <w:tc>
          <w:tcPr>
            <w:tcW w:w="1691" w:type="dxa"/>
            <w:tcPrChange w:id="1451" w:author="冰琪凌咖啡" w:date="2023-07-04T15:58:00Z">
              <w:tcPr>
                <w:tcW w:w="2318" w:type="dxa"/>
              </w:tcPr>
            </w:tcPrChange>
          </w:tcPr>
          <w:p>
            <w:pPr>
              <w:rPr>
                <w:rFonts w:ascii="宋体" w:hAnsi="宋体" w:eastAsia="宋体" w:cs="宋体"/>
                <w:bCs/>
                <w:sz w:val="24"/>
                <w:szCs w:val="24"/>
                <w:rPrChange w:id="1452"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453"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454" w:author="冰琪凌咖啡" w:date="2023-07-04T15:58:00Z">
              <w:tcPr>
                <w:tcW w:w="534" w:type="dxa"/>
              </w:tcPr>
            </w:tcPrChange>
          </w:tcPr>
          <w:p>
            <w:pPr>
              <w:rPr>
                <w:rFonts w:ascii="宋体" w:hAnsi="宋体" w:eastAsia="宋体" w:cs="宋体"/>
                <w:bCs/>
                <w:sz w:val="24"/>
                <w:szCs w:val="24"/>
                <w:rPrChange w:id="1455" w:author="冰琪凌咖啡" w:date="2023-07-04T15:56:00Z">
                  <w:rPr>
                    <w:bCs/>
                  </w:rPr>
                </w:rPrChange>
              </w:rPr>
            </w:pPr>
            <w:r>
              <w:rPr>
                <w:rFonts w:ascii="宋体" w:hAnsi="宋体" w:eastAsia="宋体" w:cs="宋体"/>
                <w:bCs/>
                <w:sz w:val="24"/>
                <w:szCs w:val="24"/>
                <w:rPrChange w:id="1456" w:author="冰琪凌咖啡" w:date="2023-07-04T15:56:00Z">
                  <w:rPr>
                    <w:bCs/>
                  </w:rPr>
                </w:rPrChange>
              </w:rPr>
              <w:t>47</w:t>
            </w:r>
          </w:p>
        </w:tc>
        <w:tc>
          <w:tcPr>
            <w:tcW w:w="1900" w:type="dxa"/>
            <w:tcPrChange w:id="1457" w:author="冰琪凌咖啡" w:date="2023-07-04T15:58:00Z">
              <w:tcPr>
                <w:tcW w:w="1134" w:type="dxa"/>
              </w:tcPr>
            </w:tcPrChange>
          </w:tcPr>
          <w:p>
            <w:pPr>
              <w:rPr>
                <w:rFonts w:ascii="宋体" w:hAnsi="宋体" w:eastAsia="宋体" w:cs="宋体"/>
                <w:bCs/>
                <w:sz w:val="24"/>
                <w:szCs w:val="24"/>
                <w:rPrChange w:id="1458" w:author="冰琪凌咖啡" w:date="2023-07-04T15:56:00Z">
                  <w:rPr>
                    <w:bCs/>
                  </w:rPr>
                </w:rPrChange>
              </w:rPr>
            </w:pPr>
            <w:r>
              <w:rPr>
                <w:rFonts w:hint="eastAsia" w:ascii="宋体" w:hAnsi="宋体" w:eastAsia="宋体" w:cs="宋体"/>
                <w:bCs/>
                <w:sz w:val="24"/>
                <w:szCs w:val="24"/>
                <w:rPrChange w:id="1459" w:author="冰琪凌咖啡" w:date="2023-07-04T15:56:00Z">
                  <w:rPr>
                    <w:rFonts w:hint="eastAsia"/>
                    <w:bCs/>
                  </w:rPr>
                </w:rPrChange>
              </w:rPr>
              <w:t>玻璃胶</w:t>
            </w:r>
          </w:p>
        </w:tc>
        <w:tc>
          <w:tcPr>
            <w:tcW w:w="1512" w:type="dxa"/>
            <w:tcPrChange w:id="1460" w:author="冰琪凌咖啡" w:date="2023-07-04T15:58:00Z">
              <w:tcPr>
                <w:tcW w:w="708" w:type="dxa"/>
              </w:tcPr>
            </w:tcPrChange>
          </w:tcPr>
          <w:p>
            <w:pPr>
              <w:rPr>
                <w:rFonts w:ascii="宋体" w:hAnsi="宋体" w:eastAsia="宋体" w:cs="宋体"/>
                <w:bCs/>
                <w:sz w:val="24"/>
                <w:szCs w:val="24"/>
                <w:rPrChange w:id="1461" w:author="冰琪凌咖啡" w:date="2023-07-04T15:56:00Z">
                  <w:rPr>
                    <w:bCs/>
                  </w:rPr>
                </w:rPrChange>
              </w:rPr>
            </w:pPr>
          </w:p>
        </w:tc>
        <w:tc>
          <w:tcPr>
            <w:tcW w:w="1688" w:type="dxa"/>
            <w:tcPrChange w:id="1462" w:author="冰琪凌咖啡" w:date="2023-07-04T15:58:00Z">
              <w:tcPr>
                <w:tcW w:w="1843" w:type="dxa"/>
              </w:tcPr>
            </w:tcPrChange>
          </w:tcPr>
          <w:p>
            <w:pPr>
              <w:rPr>
                <w:rFonts w:ascii="宋体" w:hAnsi="宋体" w:eastAsia="宋体" w:cs="宋体"/>
                <w:bCs/>
                <w:sz w:val="24"/>
                <w:szCs w:val="24"/>
                <w:rPrChange w:id="1463" w:author="冰琪凌咖啡" w:date="2023-07-04T15:56:00Z">
                  <w:rPr>
                    <w:bCs/>
                  </w:rPr>
                </w:rPrChange>
              </w:rPr>
            </w:pPr>
            <w:r>
              <w:rPr>
                <w:rFonts w:ascii="宋体" w:hAnsi="宋体" w:eastAsia="宋体" w:cs="宋体"/>
                <w:bCs/>
                <w:sz w:val="24"/>
                <w:szCs w:val="24"/>
                <w:rPrChange w:id="1464" w:author="冰琪凌咖啡" w:date="2023-07-04T15:56:00Z">
                  <w:rPr>
                    <w:bCs/>
                  </w:rPr>
                </w:rPrChange>
              </w:rPr>
              <w:t>330mI</w:t>
            </w:r>
          </w:p>
        </w:tc>
        <w:tc>
          <w:tcPr>
            <w:tcW w:w="987" w:type="dxa"/>
            <w:tcPrChange w:id="1465" w:author="冰琪凌咖啡" w:date="2023-07-04T15:58:00Z">
              <w:tcPr>
                <w:tcW w:w="1985" w:type="dxa"/>
              </w:tcPr>
            </w:tcPrChange>
          </w:tcPr>
          <w:p>
            <w:pPr>
              <w:rPr>
                <w:rFonts w:ascii="宋体" w:hAnsi="宋体" w:eastAsia="宋体" w:cs="宋体"/>
                <w:bCs/>
                <w:sz w:val="24"/>
                <w:szCs w:val="24"/>
                <w:rPrChange w:id="1466" w:author="冰琪凌咖啡" w:date="2023-07-04T15:56:00Z">
                  <w:rPr>
                    <w:bCs/>
                  </w:rPr>
                </w:rPrChange>
              </w:rPr>
            </w:pPr>
            <w:r>
              <w:rPr>
                <w:rFonts w:hint="eastAsia" w:ascii="宋体" w:hAnsi="宋体" w:eastAsia="宋体" w:cs="宋体"/>
                <w:bCs/>
                <w:sz w:val="24"/>
                <w:szCs w:val="24"/>
                <w:rPrChange w:id="1467" w:author="冰琪凌咖啡" w:date="2023-07-04T15:56:00Z">
                  <w:rPr>
                    <w:rFonts w:hint="eastAsia"/>
                    <w:bCs/>
                  </w:rPr>
                </w:rPrChange>
              </w:rPr>
              <w:t>支</w:t>
            </w:r>
          </w:p>
        </w:tc>
        <w:tc>
          <w:tcPr>
            <w:tcW w:w="1691" w:type="dxa"/>
            <w:tcPrChange w:id="1468" w:author="冰琪凌咖啡" w:date="2023-07-04T15:58:00Z">
              <w:tcPr>
                <w:tcW w:w="2318" w:type="dxa"/>
              </w:tcPr>
            </w:tcPrChange>
          </w:tcPr>
          <w:p>
            <w:pPr>
              <w:rPr>
                <w:rFonts w:ascii="宋体" w:hAnsi="宋体" w:eastAsia="宋体" w:cs="宋体"/>
                <w:bCs/>
                <w:sz w:val="24"/>
                <w:szCs w:val="24"/>
                <w:rPrChange w:id="1469"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470"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471" w:author="冰琪凌咖啡" w:date="2023-07-04T15:58:00Z">
              <w:tcPr>
                <w:tcW w:w="534" w:type="dxa"/>
              </w:tcPr>
            </w:tcPrChange>
          </w:tcPr>
          <w:p>
            <w:pPr>
              <w:rPr>
                <w:rFonts w:ascii="宋体" w:hAnsi="宋体" w:eastAsia="宋体" w:cs="宋体"/>
                <w:bCs/>
                <w:sz w:val="24"/>
                <w:szCs w:val="24"/>
                <w:rPrChange w:id="1472" w:author="冰琪凌咖啡" w:date="2023-07-04T15:56:00Z">
                  <w:rPr>
                    <w:bCs/>
                  </w:rPr>
                </w:rPrChange>
              </w:rPr>
            </w:pPr>
            <w:r>
              <w:rPr>
                <w:rFonts w:ascii="宋体" w:hAnsi="宋体" w:eastAsia="宋体" w:cs="宋体"/>
                <w:bCs/>
                <w:sz w:val="24"/>
                <w:szCs w:val="24"/>
                <w:rPrChange w:id="1473" w:author="冰琪凌咖啡" w:date="2023-07-04T15:56:00Z">
                  <w:rPr>
                    <w:bCs/>
                  </w:rPr>
                </w:rPrChange>
              </w:rPr>
              <w:t>48</w:t>
            </w:r>
          </w:p>
        </w:tc>
        <w:tc>
          <w:tcPr>
            <w:tcW w:w="1900" w:type="dxa"/>
            <w:tcPrChange w:id="1474" w:author="冰琪凌咖啡" w:date="2023-07-04T15:58:00Z">
              <w:tcPr>
                <w:tcW w:w="1134" w:type="dxa"/>
              </w:tcPr>
            </w:tcPrChange>
          </w:tcPr>
          <w:p>
            <w:pPr>
              <w:rPr>
                <w:rFonts w:ascii="宋体" w:hAnsi="宋体" w:eastAsia="宋体" w:cs="宋体"/>
                <w:bCs/>
                <w:sz w:val="24"/>
                <w:szCs w:val="24"/>
                <w:rPrChange w:id="1475" w:author="冰琪凌咖啡" w:date="2023-07-04T15:56:00Z">
                  <w:rPr>
                    <w:bCs/>
                  </w:rPr>
                </w:rPrChange>
              </w:rPr>
            </w:pPr>
            <w:r>
              <w:rPr>
                <w:rFonts w:hint="eastAsia" w:ascii="宋体" w:hAnsi="宋体" w:eastAsia="宋体" w:cs="宋体"/>
                <w:bCs/>
                <w:sz w:val="24"/>
                <w:szCs w:val="24"/>
                <w:rPrChange w:id="1476" w:author="冰琪凌咖啡" w:date="2023-07-04T15:56:00Z">
                  <w:rPr>
                    <w:rFonts w:hint="eastAsia"/>
                    <w:bCs/>
                  </w:rPr>
                </w:rPrChange>
              </w:rPr>
              <w:t>玻璃枪</w:t>
            </w:r>
          </w:p>
        </w:tc>
        <w:tc>
          <w:tcPr>
            <w:tcW w:w="1512" w:type="dxa"/>
            <w:tcPrChange w:id="1477" w:author="冰琪凌咖啡" w:date="2023-07-04T15:58:00Z">
              <w:tcPr>
                <w:tcW w:w="708" w:type="dxa"/>
              </w:tcPr>
            </w:tcPrChange>
          </w:tcPr>
          <w:p>
            <w:pPr>
              <w:rPr>
                <w:rFonts w:ascii="宋体" w:hAnsi="宋体" w:eastAsia="宋体" w:cs="宋体"/>
                <w:bCs/>
                <w:sz w:val="24"/>
                <w:szCs w:val="24"/>
                <w:rPrChange w:id="1478" w:author="冰琪凌咖啡" w:date="2023-07-04T15:56:00Z">
                  <w:rPr>
                    <w:bCs/>
                  </w:rPr>
                </w:rPrChange>
              </w:rPr>
            </w:pPr>
          </w:p>
        </w:tc>
        <w:tc>
          <w:tcPr>
            <w:tcW w:w="1688" w:type="dxa"/>
            <w:tcPrChange w:id="1479" w:author="冰琪凌咖啡" w:date="2023-07-04T15:58:00Z">
              <w:tcPr>
                <w:tcW w:w="1843" w:type="dxa"/>
              </w:tcPr>
            </w:tcPrChange>
          </w:tcPr>
          <w:p>
            <w:pPr>
              <w:rPr>
                <w:rFonts w:ascii="宋体" w:hAnsi="宋体" w:eastAsia="宋体" w:cs="宋体"/>
                <w:bCs/>
                <w:sz w:val="24"/>
                <w:szCs w:val="24"/>
                <w:rPrChange w:id="1480" w:author="冰琪凌咖啡" w:date="2023-07-04T15:56:00Z">
                  <w:rPr>
                    <w:bCs/>
                  </w:rPr>
                </w:rPrChange>
              </w:rPr>
            </w:pPr>
          </w:p>
        </w:tc>
        <w:tc>
          <w:tcPr>
            <w:tcW w:w="987" w:type="dxa"/>
            <w:tcPrChange w:id="1481" w:author="冰琪凌咖啡" w:date="2023-07-04T15:58:00Z">
              <w:tcPr>
                <w:tcW w:w="1985" w:type="dxa"/>
              </w:tcPr>
            </w:tcPrChange>
          </w:tcPr>
          <w:p>
            <w:pPr>
              <w:rPr>
                <w:rFonts w:ascii="宋体" w:hAnsi="宋体" w:eastAsia="宋体" w:cs="宋体"/>
                <w:bCs/>
                <w:sz w:val="24"/>
                <w:szCs w:val="24"/>
                <w:rPrChange w:id="1482" w:author="冰琪凌咖啡" w:date="2023-07-04T15:56:00Z">
                  <w:rPr>
                    <w:bCs/>
                  </w:rPr>
                </w:rPrChange>
              </w:rPr>
            </w:pPr>
            <w:r>
              <w:rPr>
                <w:rFonts w:hint="eastAsia" w:ascii="宋体" w:hAnsi="宋体" w:eastAsia="宋体" w:cs="宋体"/>
                <w:bCs/>
                <w:sz w:val="24"/>
                <w:szCs w:val="24"/>
                <w:rPrChange w:id="1483" w:author="冰琪凌咖啡" w:date="2023-07-04T15:56:00Z">
                  <w:rPr>
                    <w:rFonts w:hint="eastAsia"/>
                    <w:bCs/>
                  </w:rPr>
                </w:rPrChange>
              </w:rPr>
              <w:t>支</w:t>
            </w:r>
          </w:p>
        </w:tc>
        <w:tc>
          <w:tcPr>
            <w:tcW w:w="1691" w:type="dxa"/>
            <w:tcPrChange w:id="1484" w:author="冰琪凌咖啡" w:date="2023-07-04T15:58:00Z">
              <w:tcPr>
                <w:tcW w:w="2318" w:type="dxa"/>
              </w:tcPr>
            </w:tcPrChange>
          </w:tcPr>
          <w:p>
            <w:pPr>
              <w:rPr>
                <w:rFonts w:ascii="宋体" w:hAnsi="宋体" w:eastAsia="宋体" w:cs="宋体"/>
                <w:bCs/>
                <w:sz w:val="24"/>
                <w:szCs w:val="24"/>
                <w:rPrChange w:id="1485"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486"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487" w:author="冰琪凌咖啡" w:date="2023-07-04T15:58:00Z">
              <w:tcPr>
                <w:tcW w:w="534" w:type="dxa"/>
              </w:tcPr>
            </w:tcPrChange>
          </w:tcPr>
          <w:p>
            <w:pPr>
              <w:rPr>
                <w:rFonts w:ascii="宋体" w:hAnsi="宋体" w:eastAsia="宋体" w:cs="宋体"/>
                <w:bCs/>
                <w:sz w:val="24"/>
                <w:szCs w:val="24"/>
                <w:rPrChange w:id="1488" w:author="冰琪凌咖啡" w:date="2023-07-04T15:56:00Z">
                  <w:rPr>
                    <w:bCs/>
                  </w:rPr>
                </w:rPrChange>
              </w:rPr>
            </w:pPr>
            <w:r>
              <w:rPr>
                <w:rFonts w:ascii="宋体" w:hAnsi="宋体" w:eastAsia="宋体" w:cs="宋体"/>
                <w:bCs/>
                <w:sz w:val="24"/>
                <w:szCs w:val="24"/>
                <w:rPrChange w:id="1489" w:author="冰琪凌咖啡" w:date="2023-07-04T15:56:00Z">
                  <w:rPr>
                    <w:bCs/>
                  </w:rPr>
                </w:rPrChange>
              </w:rPr>
              <w:t>49</w:t>
            </w:r>
          </w:p>
        </w:tc>
        <w:tc>
          <w:tcPr>
            <w:tcW w:w="1900" w:type="dxa"/>
            <w:tcPrChange w:id="1490" w:author="冰琪凌咖啡" w:date="2023-07-04T15:58:00Z">
              <w:tcPr>
                <w:tcW w:w="1134" w:type="dxa"/>
              </w:tcPr>
            </w:tcPrChange>
          </w:tcPr>
          <w:p>
            <w:pPr>
              <w:rPr>
                <w:rFonts w:ascii="宋体" w:hAnsi="宋体" w:eastAsia="宋体" w:cs="宋体"/>
                <w:bCs/>
                <w:sz w:val="24"/>
                <w:szCs w:val="24"/>
                <w:rPrChange w:id="1491" w:author="冰琪凌咖啡" w:date="2023-07-04T15:56:00Z">
                  <w:rPr>
                    <w:bCs/>
                  </w:rPr>
                </w:rPrChange>
              </w:rPr>
            </w:pPr>
            <w:r>
              <w:rPr>
                <w:rFonts w:hint="eastAsia" w:ascii="宋体" w:hAnsi="宋体" w:eastAsia="宋体" w:cs="宋体"/>
                <w:bCs/>
                <w:sz w:val="24"/>
                <w:szCs w:val="24"/>
                <w:rPrChange w:id="1492" w:author="冰琪凌咖啡" w:date="2023-07-04T15:56:00Z">
                  <w:rPr>
                    <w:rFonts w:hint="eastAsia"/>
                    <w:bCs/>
                  </w:rPr>
                </w:rPrChange>
              </w:rPr>
              <w:t>水龙头</w:t>
            </w:r>
          </w:p>
        </w:tc>
        <w:tc>
          <w:tcPr>
            <w:tcW w:w="1512" w:type="dxa"/>
            <w:tcPrChange w:id="1493" w:author="冰琪凌咖啡" w:date="2023-07-04T15:58:00Z">
              <w:tcPr>
                <w:tcW w:w="708" w:type="dxa"/>
              </w:tcPr>
            </w:tcPrChange>
          </w:tcPr>
          <w:p>
            <w:pPr>
              <w:rPr>
                <w:rFonts w:ascii="宋体" w:hAnsi="宋体" w:eastAsia="宋体" w:cs="宋体"/>
                <w:bCs/>
                <w:sz w:val="24"/>
                <w:szCs w:val="24"/>
                <w:rPrChange w:id="1494" w:author="冰琪凌咖啡" w:date="2023-07-04T15:56:00Z">
                  <w:rPr>
                    <w:bCs/>
                  </w:rPr>
                </w:rPrChange>
              </w:rPr>
            </w:pPr>
          </w:p>
        </w:tc>
        <w:tc>
          <w:tcPr>
            <w:tcW w:w="1688" w:type="dxa"/>
            <w:tcPrChange w:id="1495" w:author="冰琪凌咖啡" w:date="2023-07-04T15:58:00Z">
              <w:tcPr>
                <w:tcW w:w="1843" w:type="dxa"/>
              </w:tcPr>
            </w:tcPrChange>
          </w:tcPr>
          <w:p>
            <w:pPr>
              <w:rPr>
                <w:rFonts w:ascii="宋体" w:hAnsi="宋体" w:eastAsia="宋体" w:cs="宋体"/>
                <w:bCs/>
                <w:sz w:val="24"/>
                <w:szCs w:val="24"/>
                <w:rPrChange w:id="1496" w:author="冰琪凌咖啡" w:date="2023-07-04T15:56:00Z">
                  <w:rPr>
                    <w:bCs/>
                  </w:rPr>
                </w:rPrChange>
              </w:rPr>
            </w:pPr>
            <w:r>
              <w:rPr>
                <w:rFonts w:hint="eastAsia" w:ascii="宋体" w:hAnsi="宋体" w:eastAsia="宋体" w:cs="宋体"/>
                <w:bCs/>
                <w:sz w:val="24"/>
                <w:szCs w:val="24"/>
                <w:rPrChange w:id="1497" w:author="冰琪凌咖啡" w:date="2023-07-04T15:56:00Z">
                  <w:rPr>
                    <w:rFonts w:hint="eastAsia"/>
                    <w:bCs/>
                  </w:rPr>
                </w:rPrChange>
              </w:rPr>
              <w:t>不锈钢</w:t>
            </w:r>
          </w:p>
        </w:tc>
        <w:tc>
          <w:tcPr>
            <w:tcW w:w="987" w:type="dxa"/>
            <w:tcPrChange w:id="1498" w:author="冰琪凌咖啡" w:date="2023-07-04T15:58:00Z">
              <w:tcPr>
                <w:tcW w:w="1985" w:type="dxa"/>
              </w:tcPr>
            </w:tcPrChange>
          </w:tcPr>
          <w:p>
            <w:pPr>
              <w:rPr>
                <w:rFonts w:ascii="宋体" w:hAnsi="宋体" w:eastAsia="宋体" w:cs="宋体"/>
                <w:bCs/>
                <w:sz w:val="24"/>
                <w:szCs w:val="24"/>
                <w:rPrChange w:id="1499" w:author="冰琪凌咖啡" w:date="2023-07-04T15:56:00Z">
                  <w:rPr>
                    <w:bCs/>
                  </w:rPr>
                </w:rPrChange>
              </w:rPr>
            </w:pPr>
            <w:r>
              <w:rPr>
                <w:rFonts w:hint="eastAsia" w:ascii="宋体" w:hAnsi="宋体" w:eastAsia="宋体" w:cs="宋体"/>
                <w:bCs/>
                <w:sz w:val="24"/>
                <w:szCs w:val="24"/>
                <w:rPrChange w:id="1500" w:author="冰琪凌咖啡" w:date="2023-07-04T15:56:00Z">
                  <w:rPr>
                    <w:rFonts w:hint="eastAsia"/>
                    <w:bCs/>
                  </w:rPr>
                </w:rPrChange>
              </w:rPr>
              <w:t>个</w:t>
            </w:r>
          </w:p>
        </w:tc>
        <w:tc>
          <w:tcPr>
            <w:tcW w:w="1691" w:type="dxa"/>
            <w:tcPrChange w:id="1501" w:author="冰琪凌咖啡" w:date="2023-07-04T15:58:00Z">
              <w:tcPr>
                <w:tcW w:w="2318" w:type="dxa"/>
              </w:tcPr>
            </w:tcPrChange>
          </w:tcPr>
          <w:p>
            <w:pPr>
              <w:rPr>
                <w:rFonts w:ascii="宋体" w:hAnsi="宋体" w:eastAsia="宋体" w:cs="宋体"/>
                <w:bCs/>
                <w:sz w:val="24"/>
                <w:szCs w:val="24"/>
                <w:rPrChange w:id="1502"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503"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504" w:author="冰琪凌咖啡" w:date="2023-07-04T15:58:00Z">
              <w:tcPr>
                <w:tcW w:w="534" w:type="dxa"/>
              </w:tcPr>
            </w:tcPrChange>
          </w:tcPr>
          <w:p>
            <w:pPr>
              <w:rPr>
                <w:rFonts w:ascii="宋体" w:hAnsi="宋体" w:eastAsia="宋体" w:cs="宋体"/>
                <w:bCs/>
                <w:sz w:val="24"/>
                <w:szCs w:val="24"/>
                <w:rPrChange w:id="1505" w:author="冰琪凌咖啡" w:date="2023-07-04T15:56:00Z">
                  <w:rPr>
                    <w:bCs/>
                  </w:rPr>
                </w:rPrChange>
              </w:rPr>
            </w:pPr>
            <w:r>
              <w:rPr>
                <w:rFonts w:ascii="宋体" w:hAnsi="宋体" w:eastAsia="宋体" w:cs="宋体"/>
                <w:bCs/>
                <w:sz w:val="24"/>
                <w:szCs w:val="24"/>
                <w:rPrChange w:id="1506" w:author="冰琪凌咖啡" w:date="2023-07-04T15:56:00Z">
                  <w:rPr>
                    <w:bCs/>
                  </w:rPr>
                </w:rPrChange>
              </w:rPr>
              <w:t>50</w:t>
            </w:r>
          </w:p>
        </w:tc>
        <w:tc>
          <w:tcPr>
            <w:tcW w:w="1900" w:type="dxa"/>
            <w:tcPrChange w:id="1507" w:author="冰琪凌咖啡" w:date="2023-07-04T15:58:00Z">
              <w:tcPr>
                <w:tcW w:w="1134" w:type="dxa"/>
              </w:tcPr>
            </w:tcPrChange>
          </w:tcPr>
          <w:p>
            <w:pPr>
              <w:rPr>
                <w:rFonts w:ascii="宋体" w:hAnsi="宋体" w:eastAsia="宋体" w:cs="宋体"/>
                <w:bCs/>
                <w:sz w:val="24"/>
                <w:szCs w:val="24"/>
                <w:rPrChange w:id="1508" w:author="冰琪凌咖啡" w:date="2023-07-04T15:56:00Z">
                  <w:rPr>
                    <w:bCs/>
                  </w:rPr>
                </w:rPrChange>
              </w:rPr>
            </w:pPr>
            <w:r>
              <w:rPr>
                <w:rFonts w:hint="eastAsia" w:ascii="宋体" w:hAnsi="宋体" w:eastAsia="宋体" w:cs="宋体"/>
                <w:bCs/>
                <w:sz w:val="24"/>
                <w:szCs w:val="24"/>
                <w:rPrChange w:id="1509" w:author="冰琪凌咖啡" w:date="2023-07-04T15:56:00Z">
                  <w:rPr>
                    <w:rFonts w:hint="eastAsia"/>
                    <w:bCs/>
                  </w:rPr>
                </w:rPrChange>
              </w:rPr>
              <w:t>内丝接头</w:t>
            </w:r>
          </w:p>
        </w:tc>
        <w:tc>
          <w:tcPr>
            <w:tcW w:w="1512" w:type="dxa"/>
            <w:tcPrChange w:id="1510" w:author="冰琪凌咖啡" w:date="2023-07-04T15:58:00Z">
              <w:tcPr>
                <w:tcW w:w="708" w:type="dxa"/>
              </w:tcPr>
            </w:tcPrChange>
          </w:tcPr>
          <w:p>
            <w:pPr>
              <w:rPr>
                <w:rFonts w:ascii="宋体" w:hAnsi="宋体" w:eastAsia="宋体" w:cs="宋体"/>
                <w:bCs/>
                <w:sz w:val="24"/>
                <w:szCs w:val="24"/>
                <w:rPrChange w:id="1511" w:author="冰琪凌咖啡" w:date="2023-07-04T15:56:00Z">
                  <w:rPr>
                    <w:bCs/>
                  </w:rPr>
                </w:rPrChange>
              </w:rPr>
            </w:pPr>
          </w:p>
        </w:tc>
        <w:tc>
          <w:tcPr>
            <w:tcW w:w="1688" w:type="dxa"/>
            <w:tcPrChange w:id="1512" w:author="冰琪凌咖啡" w:date="2023-07-04T15:58:00Z">
              <w:tcPr>
                <w:tcW w:w="1843" w:type="dxa"/>
              </w:tcPr>
            </w:tcPrChange>
          </w:tcPr>
          <w:p>
            <w:pPr>
              <w:rPr>
                <w:rFonts w:ascii="宋体" w:hAnsi="宋体" w:eastAsia="宋体" w:cs="宋体"/>
                <w:bCs/>
                <w:sz w:val="24"/>
                <w:szCs w:val="24"/>
                <w:rPrChange w:id="1513" w:author="冰琪凌咖啡" w:date="2023-07-04T15:56:00Z">
                  <w:rPr>
                    <w:bCs/>
                  </w:rPr>
                </w:rPrChange>
              </w:rPr>
            </w:pPr>
          </w:p>
        </w:tc>
        <w:tc>
          <w:tcPr>
            <w:tcW w:w="987" w:type="dxa"/>
            <w:tcPrChange w:id="1514" w:author="冰琪凌咖啡" w:date="2023-07-04T15:58:00Z">
              <w:tcPr>
                <w:tcW w:w="1985" w:type="dxa"/>
              </w:tcPr>
            </w:tcPrChange>
          </w:tcPr>
          <w:p>
            <w:pPr>
              <w:rPr>
                <w:rFonts w:ascii="宋体" w:hAnsi="宋体" w:eastAsia="宋体" w:cs="宋体"/>
                <w:bCs/>
                <w:sz w:val="24"/>
                <w:szCs w:val="24"/>
                <w:rPrChange w:id="1515" w:author="冰琪凌咖啡" w:date="2023-07-04T15:56:00Z">
                  <w:rPr>
                    <w:bCs/>
                  </w:rPr>
                </w:rPrChange>
              </w:rPr>
            </w:pPr>
            <w:r>
              <w:rPr>
                <w:rFonts w:hint="eastAsia" w:ascii="宋体" w:hAnsi="宋体" w:eastAsia="宋体" w:cs="宋体"/>
                <w:bCs/>
                <w:sz w:val="24"/>
                <w:szCs w:val="24"/>
                <w:rPrChange w:id="1516" w:author="冰琪凌咖啡" w:date="2023-07-04T15:56:00Z">
                  <w:rPr>
                    <w:rFonts w:hint="eastAsia"/>
                    <w:bCs/>
                  </w:rPr>
                </w:rPrChange>
              </w:rPr>
              <w:t>个</w:t>
            </w:r>
          </w:p>
        </w:tc>
        <w:tc>
          <w:tcPr>
            <w:tcW w:w="1691" w:type="dxa"/>
            <w:tcPrChange w:id="1517" w:author="冰琪凌咖啡" w:date="2023-07-04T15:58:00Z">
              <w:tcPr>
                <w:tcW w:w="2318" w:type="dxa"/>
              </w:tcPr>
            </w:tcPrChange>
          </w:tcPr>
          <w:p>
            <w:pPr>
              <w:rPr>
                <w:rFonts w:ascii="宋体" w:hAnsi="宋体" w:eastAsia="宋体" w:cs="宋体"/>
                <w:bCs/>
                <w:sz w:val="24"/>
                <w:szCs w:val="24"/>
                <w:rPrChange w:id="1518"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519"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520" w:author="冰琪凌咖啡" w:date="2023-07-04T15:58:00Z">
              <w:tcPr>
                <w:tcW w:w="534" w:type="dxa"/>
              </w:tcPr>
            </w:tcPrChange>
          </w:tcPr>
          <w:p>
            <w:pPr>
              <w:rPr>
                <w:rFonts w:ascii="宋体" w:hAnsi="宋体" w:eastAsia="宋体" w:cs="宋体"/>
                <w:bCs/>
                <w:sz w:val="24"/>
                <w:szCs w:val="24"/>
                <w:rPrChange w:id="1521" w:author="冰琪凌咖啡" w:date="2023-07-04T15:56:00Z">
                  <w:rPr>
                    <w:bCs/>
                  </w:rPr>
                </w:rPrChange>
              </w:rPr>
            </w:pPr>
            <w:r>
              <w:rPr>
                <w:rFonts w:ascii="宋体" w:hAnsi="宋体" w:eastAsia="宋体" w:cs="宋体"/>
                <w:bCs/>
                <w:sz w:val="24"/>
                <w:szCs w:val="24"/>
                <w:rPrChange w:id="1522" w:author="冰琪凌咖啡" w:date="2023-07-04T15:56:00Z">
                  <w:rPr>
                    <w:bCs/>
                  </w:rPr>
                </w:rPrChange>
              </w:rPr>
              <w:t>51</w:t>
            </w:r>
          </w:p>
        </w:tc>
        <w:tc>
          <w:tcPr>
            <w:tcW w:w="1900" w:type="dxa"/>
            <w:tcPrChange w:id="1523" w:author="冰琪凌咖啡" w:date="2023-07-04T15:58:00Z">
              <w:tcPr>
                <w:tcW w:w="1134" w:type="dxa"/>
              </w:tcPr>
            </w:tcPrChange>
          </w:tcPr>
          <w:p>
            <w:pPr>
              <w:rPr>
                <w:rFonts w:ascii="宋体" w:hAnsi="宋体" w:eastAsia="宋体" w:cs="宋体"/>
                <w:bCs/>
                <w:sz w:val="24"/>
                <w:szCs w:val="24"/>
                <w:rPrChange w:id="1524" w:author="冰琪凌咖啡" w:date="2023-07-04T15:56:00Z">
                  <w:rPr>
                    <w:bCs/>
                  </w:rPr>
                </w:rPrChange>
              </w:rPr>
            </w:pPr>
            <w:r>
              <w:rPr>
                <w:rFonts w:hint="eastAsia" w:ascii="宋体" w:hAnsi="宋体" w:eastAsia="宋体" w:cs="宋体"/>
                <w:bCs/>
                <w:sz w:val="24"/>
                <w:szCs w:val="24"/>
                <w:rPrChange w:id="1525" w:author="冰琪凌咖啡" w:date="2023-07-04T15:56:00Z">
                  <w:rPr>
                    <w:rFonts w:hint="eastAsia"/>
                    <w:bCs/>
                  </w:rPr>
                </w:rPrChange>
              </w:rPr>
              <w:t>外丝接头</w:t>
            </w:r>
          </w:p>
        </w:tc>
        <w:tc>
          <w:tcPr>
            <w:tcW w:w="1512" w:type="dxa"/>
            <w:tcPrChange w:id="1526" w:author="冰琪凌咖啡" w:date="2023-07-04T15:58:00Z">
              <w:tcPr>
                <w:tcW w:w="708" w:type="dxa"/>
              </w:tcPr>
            </w:tcPrChange>
          </w:tcPr>
          <w:p>
            <w:pPr>
              <w:rPr>
                <w:rFonts w:ascii="宋体" w:hAnsi="宋体" w:eastAsia="宋体" w:cs="宋体"/>
                <w:bCs/>
                <w:sz w:val="24"/>
                <w:szCs w:val="24"/>
                <w:rPrChange w:id="1527" w:author="冰琪凌咖啡" w:date="2023-07-04T15:56:00Z">
                  <w:rPr>
                    <w:bCs/>
                  </w:rPr>
                </w:rPrChange>
              </w:rPr>
            </w:pPr>
          </w:p>
        </w:tc>
        <w:tc>
          <w:tcPr>
            <w:tcW w:w="1688" w:type="dxa"/>
            <w:tcPrChange w:id="1528" w:author="冰琪凌咖啡" w:date="2023-07-04T15:58:00Z">
              <w:tcPr>
                <w:tcW w:w="1843" w:type="dxa"/>
              </w:tcPr>
            </w:tcPrChange>
          </w:tcPr>
          <w:p>
            <w:pPr>
              <w:rPr>
                <w:rFonts w:ascii="宋体" w:hAnsi="宋体" w:eastAsia="宋体" w:cs="宋体"/>
                <w:bCs/>
                <w:sz w:val="24"/>
                <w:szCs w:val="24"/>
                <w:rPrChange w:id="1529" w:author="冰琪凌咖啡" w:date="2023-07-04T15:56:00Z">
                  <w:rPr>
                    <w:bCs/>
                  </w:rPr>
                </w:rPrChange>
              </w:rPr>
            </w:pPr>
          </w:p>
        </w:tc>
        <w:tc>
          <w:tcPr>
            <w:tcW w:w="987" w:type="dxa"/>
            <w:tcPrChange w:id="1530" w:author="冰琪凌咖啡" w:date="2023-07-04T15:58:00Z">
              <w:tcPr>
                <w:tcW w:w="1985" w:type="dxa"/>
              </w:tcPr>
            </w:tcPrChange>
          </w:tcPr>
          <w:p>
            <w:pPr>
              <w:rPr>
                <w:rFonts w:ascii="宋体" w:hAnsi="宋体" w:eastAsia="宋体" w:cs="宋体"/>
                <w:bCs/>
                <w:sz w:val="24"/>
                <w:szCs w:val="24"/>
                <w:rPrChange w:id="1531" w:author="冰琪凌咖啡" w:date="2023-07-04T15:56:00Z">
                  <w:rPr>
                    <w:bCs/>
                  </w:rPr>
                </w:rPrChange>
              </w:rPr>
            </w:pPr>
            <w:r>
              <w:rPr>
                <w:rFonts w:hint="eastAsia" w:ascii="宋体" w:hAnsi="宋体" w:eastAsia="宋体" w:cs="宋体"/>
                <w:bCs/>
                <w:sz w:val="24"/>
                <w:szCs w:val="24"/>
                <w:rPrChange w:id="1532" w:author="冰琪凌咖啡" w:date="2023-07-04T15:56:00Z">
                  <w:rPr>
                    <w:rFonts w:hint="eastAsia"/>
                    <w:bCs/>
                  </w:rPr>
                </w:rPrChange>
              </w:rPr>
              <w:t>个</w:t>
            </w:r>
          </w:p>
        </w:tc>
        <w:tc>
          <w:tcPr>
            <w:tcW w:w="1691" w:type="dxa"/>
            <w:tcPrChange w:id="1533" w:author="冰琪凌咖啡" w:date="2023-07-04T15:58:00Z">
              <w:tcPr>
                <w:tcW w:w="2318" w:type="dxa"/>
              </w:tcPr>
            </w:tcPrChange>
          </w:tcPr>
          <w:p>
            <w:pPr>
              <w:rPr>
                <w:rFonts w:ascii="宋体" w:hAnsi="宋体" w:eastAsia="宋体" w:cs="宋体"/>
                <w:bCs/>
                <w:sz w:val="24"/>
                <w:szCs w:val="24"/>
                <w:rPrChange w:id="1534"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535"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536" w:author="冰琪凌咖啡" w:date="2023-07-04T15:58:00Z">
              <w:tcPr>
                <w:tcW w:w="534" w:type="dxa"/>
              </w:tcPr>
            </w:tcPrChange>
          </w:tcPr>
          <w:p>
            <w:pPr>
              <w:rPr>
                <w:rFonts w:ascii="宋体" w:hAnsi="宋体" w:eastAsia="宋体" w:cs="宋体"/>
                <w:bCs/>
                <w:sz w:val="24"/>
                <w:szCs w:val="24"/>
                <w:rPrChange w:id="1537" w:author="冰琪凌咖啡" w:date="2023-07-04T15:56:00Z">
                  <w:rPr>
                    <w:bCs/>
                  </w:rPr>
                </w:rPrChange>
              </w:rPr>
            </w:pPr>
            <w:r>
              <w:rPr>
                <w:rFonts w:ascii="宋体" w:hAnsi="宋体" w:eastAsia="宋体" w:cs="宋体"/>
                <w:bCs/>
                <w:sz w:val="24"/>
                <w:szCs w:val="24"/>
                <w:rPrChange w:id="1538" w:author="冰琪凌咖啡" w:date="2023-07-04T15:56:00Z">
                  <w:rPr>
                    <w:bCs/>
                  </w:rPr>
                </w:rPrChange>
              </w:rPr>
              <w:t>52</w:t>
            </w:r>
          </w:p>
        </w:tc>
        <w:tc>
          <w:tcPr>
            <w:tcW w:w="1900" w:type="dxa"/>
            <w:tcPrChange w:id="1539" w:author="冰琪凌咖啡" w:date="2023-07-04T15:58:00Z">
              <w:tcPr>
                <w:tcW w:w="1134" w:type="dxa"/>
              </w:tcPr>
            </w:tcPrChange>
          </w:tcPr>
          <w:p>
            <w:pPr>
              <w:rPr>
                <w:rFonts w:ascii="宋体" w:hAnsi="宋体" w:eastAsia="宋体" w:cs="宋体"/>
                <w:bCs/>
                <w:sz w:val="24"/>
                <w:szCs w:val="24"/>
                <w:rPrChange w:id="1540" w:author="冰琪凌咖啡" w:date="2023-07-04T15:56:00Z">
                  <w:rPr>
                    <w:bCs/>
                  </w:rPr>
                </w:rPrChange>
              </w:rPr>
            </w:pPr>
            <w:r>
              <w:rPr>
                <w:rFonts w:hint="eastAsia" w:ascii="宋体" w:hAnsi="宋体" w:eastAsia="宋体" w:cs="宋体"/>
                <w:bCs/>
                <w:sz w:val="24"/>
                <w:szCs w:val="24"/>
                <w:rPrChange w:id="1541" w:author="冰琪凌咖啡" w:date="2023-07-04T15:56:00Z">
                  <w:rPr>
                    <w:rFonts w:hint="eastAsia"/>
                    <w:bCs/>
                  </w:rPr>
                </w:rPrChange>
              </w:rPr>
              <w:t>室内门锁</w:t>
            </w:r>
          </w:p>
        </w:tc>
        <w:tc>
          <w:tcPr>
            <w:tcW w:w="1512" w:type="dxa"/>
            <w:tcPrChange w:id="1542" w:author="冰琪凌咖啡" w:date="2023-07-04T15:58:00Z">
              <w:tcPr>
                <w:tcW w:w="708" w:type="dxa"/>
              </w:tcPr>
            </w:tcPrChange>
          </w:tcPr>
          <w:p>
            <w:pPr>
              <w:rPr>
                <w:rFonts w:ascii="宋体" w:hAnsi="宋体" w:eastAsia="宋体" w:cs="宋体"/>
                <w:bCs/>
                <w:sz w:val="24"/>
                <w:szCs w:val="24"/>
                <w:rPrChange w:id="1543" w:author="冰琪凌咖啡" w:date="2023-07-04T15:56:00Z">
                  <w:rPr>
                    <w:bCs/>
                  </w:rPr>
                </w:rPrChange>
              </w:rPr>
            </w:pPr>
          </w:p>
        </w:tc>
        <w:tc>
          <w:tcPr>
            <w:tcW w:w="1688" w:type="dxa"/>
            <w:tcPrChange w:id="1544" w:author="冰琪凌咖啡" w:date="2023-07-04T15:58:00Z">
              <w:tcPr>
                <w:tcW w:w="1843" w:type="dxa"/>
              </w:tcPr>
            </w:tcPrChange>
          </w:tcPr>
          <w:p>
            <w:pPr>
              <w:rPr>
                <w:rFonts w:ascii="宋体" w:hAnsi="宋体" w:eastAsia="宋体" w:cs="宋体"/>
                <w:bCs/>
                <w:sz w:val="24"/>
                <w:szCs w:val="24"/>
                <w:rPrChange w:id="1545" w:author="冰琪凌咖啡" w:date="2023-07-04T15:56:00Z">
                  <w:rPr>
                    <w:bCs/>
                  </w:rPr>
                </w:rPrChange>
              </w:rPr>
            </w:pPr>
            <w:r>
              <w:rPr>
                <w:rFonts w:hint="eastAsia" w:ascii="宋体" w:hAnsi="宋体" w:eastAsia="宋体" w:cs="宋体"/>
                <w:bCs/>
                <w:sz w:val="24"/>
                <w:szCs w:val="24"/>
                <w:rPrChange w:id="1546" w:author="冰琪凌咖啡" w:date="2023-07-04T15:56:00Z">
                  <w:rPr>
                    <w:rFonts w:hint="eastAsia"/>
                    <w:bCs/>
                  </w:rPr>
                </w:rPrChange>
              </w:rPr>
              <w:t>通用型含手柄</w:t>
            </w:r>
          </w:p>
        </w:tc>
        <w:tc>
          <w:tcPr>
            <w:tcW w:w="987" w:type="dxa"/>
            <w:tcPrChange w:id="1547" w:author="冰琪凌咖啡" w:date="2023-07-04T15:58:00Z">
              <w:tcPr>
                <w:tcW w:w="1985" w:type="dxa"/>
              </w:tcPr>
            </w:tcPrChange>
          </w:tcPr>
          <w:p>
            <w:pPr>
              <w:rPr>
                <w:rFonts w:ascii="宋体" w:hAnsi="宋体" w:eastAsia="宋体" w:cs="宋体"/>
                <w:bCs/>
                <w:sz w:val="24"/>
                <w:szCs w:val="24"/>
                <w:rPrChange w:id="1548" w:author="冰琪凌咖啡" w:date="2023-07-04T15:56:00Z">
                  <w:rPr>
                    <w:bCs/>
                  </w:rPr>
                </w:rPrChange>
              </w:rPr>
            </w:pPr>
            <w:r>
              <w:rPr>
                <w:rFonts w:hint="eastAsia" w:ascii="宋体" w:hAnsi="宋体" w:eastAsia="宋体" w:cs="宋体"/>
                <w:bCs/>
                <w:sz w:val="24"/>
                <w:szCs w:val="24"/>
                <w:rPrChange w:id="1549" w:author="冰琪凌咖啡" w:date="2023-07-04T15:56:00Z">
                  <w:rPr>
                    <w:rFonts w:hint="eastAsia"/>
                    <w:bCs/>
                  </w:rPr>
                </w:rPrChange>
              </w:rPr>
              <w:t>个</w:t>
            </w:r>
          </w:p>
        </w:tc>
        <w:tc>
          <w:tcPr>
            <w:tcW w:w="1691" w:type="dxa"/>
            <w:tcPrChange w:id="1550" w:author="冰琪凌咖啡" w:date="2023-07-04T15:58:00Z">
              <w:tcPr>
                <w:tcW w:w="2318" w:type="dxa"/>
              </w:tcPr>
            </w:tcPrChange>
          </w:tcPr>
          <w:p>
            <w:pPr>
              <w:rPr>
                <w:rFonts w:ascii="宋体" w:hAnsi="宋体" w:eastAsia="宋体" w:cs="宋体"/>
                <w:bCs/>
                <w:sz w:val="24"/>
                <w:szCs w:val="24"/>
                <w:rPrChange w:id="1551"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552"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553" w:author="冰琪凌咖啡" w:date="2023-07-04T15:58:00Z">
              <w:tcPr>
                <w:tcW w:w="534" w:type="dxa"/>
              </w:tcPr>
            </w:tcPrChange>
          </w:tcPr>
          <w:p>
            <w:pPr>
              <w:rPr>
                <w:rFonts w:ascii="宋体" w:hAnsi="宋体" w:eastAsia="宋体" w:cs="宋体"/>
                <w:bCs/>
                <w:sz w:val="24"/>
                <w:szCs w:val="24"/>
                <w:rPrChange w:id="1554" w:author="冰琪凌咖啡" w:date="2023-07-04T15:56:00Z">
                  <w:rPr>
                    <w:bCs/>
                  </w:rPr>
                </w:rPrChange>
              </w:rPr>
            </w:pPr>
            <w:r>
              <w:rPr>
                <w:rFonts w:ascii="宋体" w:hAnsi="宋体" w:eastAsia="宋体" w:cs="宋体"/>
                <w:bCs/>
                <w:sz w:val="24"/>
                <w:szCs w:val="24"/>
                <w:rPrChange w:id="1555" w:author="冰琪凌咖啡" w:date="2023-07-04T15:56:00Z">
                  <w:rPr>
                    <w:bCs/>
                  </w:rPr>
                </w:rPrChange>
              </w:rPr>
              <w:t>53</w:t>
            </w:r>
          </w:p>
        </w:tc>
        <w:tc>
          <w:tcPr>
            <w:tcW w:w="1900" w:type="dxa"/>
            <w:tcPrChange w:id="1556" w:author="冰琪凌咖啡" w:date="2023-07-04T15:58:00Z">
              <w:tcPr>
                <w:tcW w:w="1134" w:type="dxa"/>
              </w:tcPr>
            </w:tcPrChange>
          </w:tcPr>
          <w:p>
            <w:pPr>
              <w:rPr>
                <w:rFonts w:ascii="宋体" w:hAnsi="宋体" w:eastAsia="宋体" w:cs="宋体"/>
                <w:bCs/>
                <w:sz w:val="24"/>
                <w:szCs w:val="24"/>
                <w:rPrChange w:id="1557" w:author="冰琪凌咖啡" w:date="2023-07-04T15:56:00Z">
                  <w:rPr>
                    <w:bCs/>
                  </w:rPr>
                </w:rPrChange>
              </w:rPr>
            </w:pPr>
            <w:r>
              <w:rPr>
                <w:rFonts w:hint="eastAsia" w:ascii="宋体" w:hAnsi="宋体" w:eastAsia="宋体" w:cs="宋体"/>
                <w:bCs/>
                <w:sz w:val="24"/>
                <w:szCs w:val="24"/>
                <w:rPrChange w:id="1558" w:author="冰琪凌咖啡" w:date="2023-07-04T15:56:00Z">
                  <w:rPr>
                    <w:rFonts w:hint="eastAsia"/>
                    <w:bCs/>
                  </w:rPr>
                </w:rPrChange>
              </w:rPr>
              <w:t>门碰</w:t>
            </w:r>
          </w:p>
        </w:tc>
        <w:tc>
          <w:tcPr>
            <w:tcW w:w="1512" w:type="dxa"/>
            <w:tcPrChange w:id="1559" w:author="冰琪凌咖啡" w:date="2023-07-04T15:58:00Z">
              <w:tcPr>
                <w:tcW w:w="708" w:type="dxa"/>
              </w:tcPr>
            </w:tcPrChange>
          </w:tcPr>
          <w:p>
            <w:pPr>
              <w:rPr>
                <w:rFonts w:ascii="宋体" w:hAnsi="宋体" w:eastAsia="宋体" w:cs="宋体"/>
                <w:bCs/>
                <w:sz w:val="24"/>
                <w:szCs w:val="24"/>
                <w:rPrChange w:id="1560" w:author="冰琪凌咖啡" w:date="2023-07-04T15:56:00Z">
                  <w:rPr>
                    <w:bCs/>
                  </w:rPr>
                </w:rPrChange>
              </w:rPr>
            </w:pPr>
          </w:p>
        </w:tc>
        <w:tc>
          <w:tcPr>
            <w:tcW w:w="1688" w:type="dxa"/>
            <w:tcPrChange w:id="1561" w:author="冰琪凌咖啡" w:date="2023-07-04T15:58:00Z">
              <w:tcPr>
                <w:tcW w:w="1843" w:type="dxa"/>
              </w:tcPr>
            </w:tcPrChange>
          </w:tcPr>
          <w:p>
            <w:pPr>
              <w:rPr>
                <w:rFonts w:ascii="宋体" w:hAnsi="宋体" w:eastAsia="宋体" w:cs="宋体"/>
                <w:bCs/>
                <w:sz w:val="24"/>
                <w:szCs w:val="24"/>
                <w:rPrChange w:id="1562" w:author="冰琪凌咖啡" w:date="2023-07-04T15:56:00Z">
                  <w:rPr>
                    <w:bCs/>
                  </w:rPr>
                </w:rPrChange>
              </w:rPr>
            </w:pPr>
            <w:r>
              <w:rPr>
                <w:rFonts w:hint="eastAsia" w:ascii="宋体" w:hAnsi="宋体" w:eastAsia="宋体" w:cs="宋体"/>
                <w:bCs/>
                <w:sz w:val="24"/>
                <w:szCs w:val="24"/>
                <w:rPrChange w:id="1563" w:author="冰琪凌咖啡" w:date="2023-07-04T15:56:00Z">
                  <w:rPr>
                    <w:rFonts w:hint="eastAsia"/>
                    <w:bCs/>
                  </w:rPr>
                </w:rPrChange>
              </w:rPr>
              <w:t>不锈钢</w:t>
            </w:r>
          </w:p>
        </w:tc>
        <w:tc>
          <w:tcPr>
            <w:tcW w:w="987" w:type="dxa"/>
            <w:tcPrChange w:id="1564" w:author="冰琪凌咖啡" w:date="2023-07-04T15:58:00Z">
              <w:tcPr>
                <w:tcW w:w="1985" w:type="dxa"/>
              </w:tcPr>
            </w:tcPrChange>
          </w:tcPr>
          <w:p>
            <w:pPr>
              <w:rPr>
                <w:rFonts w:ascii="宋体" w:hAnsi="宋体" w:eastAsia="宋体" w:cs="宋体"/>
                <w:bCs/>
                <w:sz w:val="24"/>
                <w:szCs w:val="24"/>
                <w:rPrChange w:id="1565" w:author="冰琪凌咖啡" w:date="2023-07-04T15:56:00Z">
                  <w:rPr>
                    <w:bCs/>
                  </w:rPr>
                </w:rPrChange>
              </w:rPr>
            </w:pPr>
            <w:r>
              <w:rPr>
                <w:rFonts w:hint="eastAsia" w:ascii="宋体" w:hAnsi="宋体" w:eastAsia="宋体" w:cs="宋体"/>
                <w:bCs/>
                <w:sz w:val="24"/>
                <w:szCs w:val="24"/>
                <w:rPrChange w:id="1566" w:author="冰琪凌咖啡" w:date="2023-07-04T15:56:00Z">
                  <w:rPr>
                    <w:rFonts w:hint="eastAsia"/>
                    <w:bCs/>
                  </w:rPr>
                </w:rPrChange>
              </w:rPr>
              <w:t>个</w:t>
            </w:r>
          </w:p>
        </w:tc>
        <w:tc>
          <w:tcPr>
            <w:tcW w:w="1691" w:type="dxa"/>
            <w:tcPrChange w:id="1567" w:author="冰琪凌咖啡" w:date="2023-07-04T15:58:00Z">
              <w:tcPr>
                <w:tcW w:w="2318" w:type="dxa"/>
              </w:tcPr>
            </w:tcPrChange>
          </w:tcPr>
          <w:p>
            <w:pPr>
              <w:rPr>
                <w:rFonts w:ascii="宋体" w:hAnsi="宋体" w:eastAsia="宋体" w:cs="宋体"/>
                <w:bCs/>
                <w:sz w:val="24"/>
                <w:szCs w:val="24"/>
                <w:rPrChange w:id="1568"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569"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570" w:author="冰琪凌咖啡" w:date="2023-07-04T15:58:00Z">
              <w:tcPr>
                <w:tcW w:w="534" w:type="dxa"/>
              </w:tcPr>
            </w:tcPrChange>
          </w:tcPr>
          <w:p>
            <w:pPr>
              <w:rPr>
                <w:rFonts w:ascii="宋体" w:hAnsi="宋体" w:eastAsia="宋体" w:cs="宋体"/>
                <w:bCs/>
                <w:sz w:val="24"/>
                <w:szCs w:val="24"/>
                <w:rPrChange w:id="1571" w:author="冰琪凌咖啡" w:date="2023-07-04T15:56:00Z">
                  <w:rPr>
                    <w:bCs/>
                  </w:rPr>
                </w:rPrChange>
              </w:rPr>
            </w:pPr>
            <w:r>
              <w:rPr>
                <w:rFonts w:ascii="宋体" w:hAnsi="宋体" w:eastAsia="宋体" w:cs="宋体"/>
                <w:bCs/>
                <w:sz w:val="24"/>
                <w:szCs w:val="24"/>
                <w:rPrChange w:id="1572" w:author="冰琪凌咖啡" w:date="2023-07-04T15:56:00Z">
                  <w:rPr>
                    <w:bCs/>
                  </w:rPr>
                </w:rPrChange>
              </w:rPr>
              <w:t>54</w:t>
            </w:r>
          </w:p>
        </w:tc>
        <w:tc>
          <w:tcPr>
            <w:tcW w:w="1900" w:type="dxa"/>
            <w:tcPrChange w:id="1573" w:author="冰琪凌咖啡" w:date="2023-07-04T15:58:00Z">
              <w:tcPr>
                <w:tcW w:w="1134" w:type="dxa"/>
              </w:tcPr>
            </w:tcPrChange>
          </w:tcPr>
          <w:p>
            <w:pPr>
              <w:rPr>
                <w:rFonts w:ascii="宋体" w:hAnsi="宋体" w:eastAsia="宋体" w:cs="宋体"/>
                <w:bCs/>
                <w:sz w:val="24"/>
                <w:szCs w:val="24"/>
                <w:rPrChange w:id="1574" w:author="冰琪凌咖啡" w:date="2023-07-04T15:56:00Z">
                  <w:rPr>
                    <w:bCs/>
                  </w:rPr>
                </w:rPrChange>
              </w:rPr>
            </w:pPr>
            <w:r>
              <w:rPr>
                <w:rFonts w:hint="eastAsia" w:ascii="宋体" w:hAnsi="宋体" w:eastAsia="宋体" w:cs="宋体"/>
                <w:bCs/>
                <w:sz w:val="24"/>
                <w:szCs w:val="24"/>
                <w:rPrChange w:id="1575" w:author="冰琪凌咖啡" w:date="2023-07-04T15:56:00Z">
                  <w:rPr>
                    <w:rFonts w:hint="eastAsia"/>
                    <w:bCs/>
                  </w:rPr>
                </w:rPrChange>
              </w:rPr>
              <w:t>室内门锁心</w:t>
            </w:r>
          </w:p>
        </w:tc>
        <w:tc>
          <w:tcPr>
            <w:tcW w:w="1512" w:type="dxa"/>
            <w:tcPrChange w:id="1576" w:author="冰琪凌咖啡" w:date="2023-07-04T15:58:00Z">
              <w:tcPr>
                <w:tcW w:w="708" w:type="dxa"/>
              </w:tcPr>
            </w:tcPrChange>
          </w:tcPr>
          <w:p>
            <w:pPr>
              <w:rPr>
                <w:rFonts w:ascii="宋体" w:hAnsi="宋体" w:eastAsia="宋体" w:cs="宋体"/>
                <w:bCs/>
                <w:sz w:val="24"/>
                <w:szCs w:val="24"/>
                <w:rPrChange w:id="1577" w:author="冰琪凌咖啡" w:date="2023-07-04T15:56:00Z">
                  <w:rPr>
                    <w:bCs/>
                  </w:rPr>
                </w:rPrChange>
              </w:rPr>
            </w:pPr>
          </w:p>
        </w:tc>
        <w:tc>
          <w:tcPr>
            <w:tcW w:w="1688" w:type="dxa"/>
            <w:tcPrChange w:id="1578" w:author="冰琪凌咖啡" w:date="2023-07-04T15:58:00Z">
              <w:tcPr>
                <w:tcW w:w="1843" w:type="dxa"/>
              </w:tcPr>
            </w:tcPrChange>
          </w:tcPr>
          <w:p>
            <w:pPr>
              <w:rPr>
                <w:rFonts w:ascii="宋体" w:hAnsi="宋体" w:eastAsia="宋体" w:cs="宋体"/>
                <w:bCs/>
                <w:sz w:val="24"/>
                <w:szCs w:val="24"/>
                <w:rPrChange w:id="1579" w:author="冰琪凌咖啡" w:date="2023-07-04T15:56:00Z">
                  <w:rPr>
                    <w:bCs/>
                  </w:rPr>
                </w:rPrChange>
              </w:rPr>
            </w:pPr>
            <w:r>
              <w:rPr>
                <w:rFonts w:hint="eastAsia" w:ascii="宋体" w:hAnsi="宋体" w:eastAsia="宋体" w:cs="宋体"/>
                <w:bCs/>
                <w:sz w:val="24"/>
                <w:szCs w:val="24"/>
                <w:rPrChange w:id="1580" w:author="冰琪凌咖啡" w:date="2023-07-04T15:56:00Z">
                  <w:rPr>
                    <w:rFonts w:hint="eastAsia"/>
                    <w:bCs/>
                  </w:rPr>
                </w:rPrChange>
              </w:rPr>
              <w:t>通用型</w:t>
            </w:r>
          </w:p>
        </w:tc>
        <w:tc>
          <w:tcPr>
            <w:tcW w:w="987" w:type="dxa"/>
            <w:tcPrChange w:id="1581" w:author="冰琪凌咖啡" w:date="2023-07-04T15:58:00Z">
              <w:tcPr>
                <w:tcW w:w="1985" w:type="dxa"/>
              </w:tcPr>
            </w:tcPrChange>
          </w:tcPr>
          <w:p>
            <w:pPr>
              <w:rPr>
                <w:rFonts w:ascii="宋体" w:hAnsi="宋体" w:eastAsia="宋体" w:cs="宋体"/>
                <w:bCs/>
                <w:sz w:val="24"/>
                <w:szCs w:val="24"/>
                <w:rPrChange w:id="1582" w:author="冰琪凌咖啡" w:date="2023-07-04T15:56:00Z">
                  <w:rPr>
                    <w:bCs/>
                  </w:rPr>
                </w:rPrChange>
              </w:rPr>
            </w:pPr>
            <w:r>
              <w:rPr>
                <w:rFonts w:hint="eastAsia" w:ascii="宋体" w:hAnsi="宋体" w:eastAsia="宋体" w:cs="宋体"/>
                <w:bCs/>
                <w:sz w:val="24"/>
                <w:szCs w:val="24"/>
                <w:rPrChange w:id="1583" w:author="冰琪凌咖啡" w:date="2023-07-04T15:56:00Z">
                  <w:rPr>
                    <w:rFonts w:hint="eastAsia"/>
                    <w:bCs/>
                  </w:rPr>
                </w:rPrChange>
              </w:rPr>
              <w:t>个</w:t>
            </w:r>
          </w:p>
        </w:tc>
        <w:tc>
          <w:tcPr>
            <w:tcW w:w="1691" w:type="dxa"/>
            <w:tcPrChange w:id="1584" w:author="冰琪凌咖啡" w:date="2023-07-04T15:58:00Z">
              <w:tcPr>
                <w:tcW w:w="2318" w:type="dxa"/>
              </w:tcPr>
            </w:tcPrChange>
          </w:tcPr>
          <w:p>
            <w:pPr>
              <w:rPr>
                <w:rFonts w:ascii="宋体" w:hAnsi="宋体" w:eastAsia="宋体" w:cs="宋体"/>
                <w:bCs/>
                <w:sz w:val="24"/>
                <w:szCs w:val="24"/>
                <w:rPrChange w:id="1585"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586"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587" w:author="冰琪凌咖啡" w:date="2023-07-04T15:58:00Z">
              <w:tcPr>
                <w:tcW w:w="534" w:type="dxa"/>
              </w:tcPr>
            </w:tcPrChange>
          </w:tcPr>
          <w:p>
            <w:pPr>
              <w:rPr>
                <w:rFonts w:ascii="宋体" w:hAnsi="宋体" w:eastAsia="宋体" w:cs="宋体"/>
                <w:bCs/>
                <w:sz w:val="24"/>
                <w:szCs w:val="24"/>
                <w:rPrChange w:id="1588" w:author="冰琪凌咖啡" w:date="2023-07-04T15:56:00Z">
                  <w:rPr>
                    <w:bCs/>
                  </w:rPr>
                </w:rPrChange>
              </w:rPr>
            </w:pPr>
            <w:r>
              <w:rPr>
                <w:rFonts w:ascii="宋体" w:hAnsi="宋体" w:eastAsia="宋体" w:cs="宋体"/>
                <w:bCs/>
                <w:sz w:val="24"/>
                <w:szCs w:val="24"/>
                <w:rPrChange w:id="1589" w:author="冰琪凌咖啡" w:date="2023-07-04T15:56:00Z">
                  <w:rPr>
                    <w:bCs/>
                  </w:rPr>
                </w:rPrChange>
              </w:rPr>
              <w:t>55</w:t>
            </w:r>
          </w:p>
        </w:tc>
        <w:tc>
          <w:tcPr>
            <w:tcW w:w="1900" w:type="dxa"/>
            <w:tcPrChange w:id="1590" w:author="冰琪凌咖啡" w:date="2023-07-04T15:58:00Z">
              <w:tcPr>
                <w:tcW w:w="1134" w:type="dxa"/>
              </w:tcPr>
            </w:tcPrChange>
          </w:tcPr>
          <w:p>
            <w:pPr>
              <w:rPr>
                <w:rFonts w:ascii="宋体" w:hAnsi="宋体" w:eastAsia="宋体" w:cs="宋体"/>
                <w:bCs/>
                <w:sz w:val="24"/>
                <w:szCs w:val="24"/>
                <w:rPrChange w:id="1591" w:author="冰琪凌咖啡" w:date="2023-07-04T15:56:00Z">
                  <w:rPr>
                    <w:bCs/>
                  </w:rPr>
                </w:rPrChange>
              </w:rPr>
            </w:pPr>
            <w:r>
              <w:rPr>
                <w:rFonts w:hint="eastAsia" w:ascii="宋体" w:hAnsi="宋体" w:eastAsia="宋体" w:cs="宋体"/>
                <w:bCs/>
                <w:sz w:val="24"/>
                <w:szCs w:val="24"/>
                <w:rPrChange w:id="1592" w:author="冰琪凌咖啡" w:date="2023-07-04T15:56:00Z">
                  <w:rPr>
                    <w:rFonts w:hint="eastAsia"/>
                    <w:bCs/>
                  </w:rPr>
                </w:rPrChange>
              </w:rPr>
              <w:t>厕所踏阀</w:t>
            </w:r>
          </w:p>
        </w:tc>
        <w:tc>
          <w:tcPr>
            <w:tcW w:w="1512" w:type="dxa"/>
            <w:tcPrChange w:id="1593" w:author="冰琪凌咖啡" w:date="2023-07-04T15:58:00Z">
              <w:tcPr>
                <w:tcW w:w="708" w:type="dxa"/>
              </w:tcPr>
            </w:tcPrChange>
          </w:tcPr>
          <w:p>
            <w:pPr>
              <w:rPr>
                <w:rFonts w:ascii="宋体" w:hAnsi="宋体" w:eastAsia="宋体" w:cs="宋体"/>
                <w:bCs/>
                <w:sz w:val="24"/>
                <w:szCs w:val="24"/>
                <w:rPrChange w:id="1594" w:author="冰琪凌咖啡" w:date="2023-07-04T15:56:00Z">
                  <w:rPr>
                    <w:bCs/>
                  </w:rPr>
                </w:rPrChange>
              </w:rPr>
            </w:pPr>
          </w:p>
        </w:tc>
        <w:tc>
          <w:tcPr>
            <w:tcW w:w="1688" w:type="dxa"/>
            <w:tcPrChange w:id="1595" w:author="冰琪凌咖啡" w:date="2023-07-04T15:58:00Z">
              <w:tcPr>
                <w:tcW w:w="1843" w:type="dxa"/>
              </w:tcPr>
            </w:tcPrChange>
          </w:tcPr>
          <w:p>
            <w:pPr>
              <w:rPr>
                <w:rFonts w:ascii="宋体" w:hAnsi="宋体" w:eastAsia="宋体" w:cs="宋体"/>
                <w:bCs/>
                <w:sz w:val="24"/>
                <w:szCs w:val="24"/>
                <w:rPrChange w:id="1596" w:author="冰琪凌咖啡" w:date="2023-07-04T15:56:00Z">
                  <w:rPr>
                    <w:bCs/>
                  </w:rPr>
                </w:rPrChange>
              </w:rPr>
            </w:pPr>
            <w:r>
              <w:rPr>
                <w:rFonts w:ascii="宋体" w:hAnsi="宋体" w:eastAsia="宋体" w:cs="宋体"/>
                <w:bCs/>
                <w:sz w:val="24"/>
                <w:szCs w:val="24"/>
                <w:rPrChange w:id="1597" w:author="冰琪凌咖啡" w:date="2023-07-04T15:56:00Z">
                  <w:rPr>
                    <w:bCs/>
                  </w:rPr>
                </w:rPrChange>
              </w:rPr>
              <w:t>DN20DN25</w:t>
            </w:r>
          </w:p>
        </w:tc>
        <w:tc>
          <w:tcPr>
            <w:tcW w:w="987" w:type="dxa"/>
            <w:tcPrChange w:id="1598" w:author="冰琪凌咖啡" w:date="2023-07-04T15:58:00Z">
              <w:tcPr>
                <w:tcW w:w="1985" w:type="dxa"/>
              </w:tcPr>
            </w:tcPrChange>
          </w:tcPr>
          <w:p>
            <w:pPr>
              <w:rPr>
                <w:rFonts w:ascii="宋体" w:hAnsi="宋体" w:eastAsia="宋体" w:cs="宋体"/>
                <w:bCs/>
                <w:sz w:val="24"/>
                <w:szCs w:val="24"/>
                <w:rPrChange w:id="1599" w:author="冰琪凌咖啡" w:date="2023-07-04T15:56:00Z">
                  <w:rPr>
                    <w:bCs/>
                  </w:rPr>
                </w:rPrChange>
              </w:rPr>
            </w:pPr>
            <w:r>
              <w:rPr>
                <w:rFonts w:hint="eastAsia" w:ascii="宋体" w:hAnsi="宋体" w:eastAsia="宋体" w:cs="宋体"/>
                <w:bCs/>
                <w:sz w:val="24"/>
                <w:szCs w:val="24"/>
                <w:rPrChange w:id="1600" w:author="冰琪凌咖啡" w:date="2023-07-04T15:56:00Z">
                  <w:rPr>
                    <w:rFonts w:hint="eastAsia"/>
                    <w:bCs/>
                  </w:rPr>
                </w:rPrChange>
              </w:rPr>
              <w:t>个</w:t>
            </w:r>
          </w:p>
        </w:tc>
        <w:tc>
          <w:tcPr>
            <w:tcW w:w="1691" w:type="dxa"/>
            <w:tcPrChange w:id="1601" w:author="冰琪凌咖啡" w:date="2023-07-04T15:58:00Z">
              <w:tcPr>
                <w:tcW w:w="2318" w:type="dxa"/>
              </w:tcPr>
            </w:tcPrChange>
          </w:tcPr>
          <w:p>
            <w:pPr>
              <w:rPr>
                <w:rFonts w:ascii="宋体" w:hAnsi="宋体" w:eastAsia="宋体" w:cs="宋体"/>
                <w:bCs/>
                <w:sz w:val="24"/>
                <w:szCs w:val="24"/>
                <w:rPrChange w:id="1602"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603"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604" w:author="冰琪凌咖啡" w:date="2023-07-04T15:58:00Z">
              <w:tcPr>
                <w:tcW w:w="534" w:type="dxa"/>
              </w:tcPr>
            </w:tcPrChange>
          </w:tcPr>
          <w:p>
            <w:pPr>
              <w:rPr>
                <w:rFonts w:ascii="宋体" w:hAnsi="宋体" w:eastAsia="宋体" w:cs="宋体"/>
                <w:bCs/>
                <w:sz w:val="24"/>
                <w:szCs w:val="24"/>
                <w:rPrChange w:id="1605" w:author="冰琪凌咖啡" w:date="2023-07-04T15:56:00Z">
                  <w:rPr>
                    <w:bCs/>
                  </w:rPr>
                </w:rPrChange>
              </w:rPr>
            </w:pPr>
            <w:r>
              <w:rPr>
                <w:rFonts w:ascii="宋体" w:hAnsi="宋体" w:eastAsia="宋体" w:cs="宋体"/>
                <w:bCs/>
                <w:sz w:val="24"/>
                <w:szCs w:val="24"/>
                <w:rPrChange w:id="1606" w:author="冰琪凌咖啡" w:date="2023-07-04T15:56:00Z">
                  <w:rPr>
                    <w:bCs/>
                  </w:rPr>
                </w:rPrChange>
              </w:rPr>
              <w:t>56</w:t>
            </w:r>
          </w:p>
        </w:tc>
        <w:tc>
          <w:tcPr>
            <w:tcW w:w="1900" w:type="dxa"/>
            <w:tcPrChange w:id="1607" w:author="冰琪凌咖啡" w:date="2023-07-04T15:58:00Z">
              <w:tcPr>
                <w:tcW w:w="1134" w:type="dxa"/>
              </w:tcPr>
            </w:tcPrChange>
          </w:tcPr>
          <w:p>
            <w:pPr>
              <w:rPr>
                <w:rFonts w:ascii="宋体" w:hAnsi="宋体" w:eastAsia="宋体" w:cs="宋体"/>
                <w:bCs/>
                <w:sz w:val="24"/>
                <w:szCs w:val="24"/>
                <w:rPrChange w:id="1608" w:author="冰琪凌咖啡" w:date="2023-07-04T15:56:00Z">
                  <w:rPr>
                    <w:bCs/>
                  </w:rPr>
                </w:rPrChange>
              </w:rPr>
            </w:pPr>
            <w:r>
              <w:rPr>
                <w:rFonts w:hint="eastAsia" w:ascii="宋体" w:hAnsi="宋体" w:eastAsia="宋体" w:cs="宋体"/>
                <w:bCs/>
                <w:sz w:val="24"/>
                <w:szCs w:val="24"/>
                <w:rPrChange w:id="1609" w:author="冰琪凌咖啡" w:date="2023-07-04T15:56:00Z">
                  <w:rPr>
                    <w:rFonts w:hint="eastAsia"/>
                    <w:bCs/>
                  </w:rPr>
                </w:rPrChange>
              </w:rPr>
              <w:t>合页</w:t>
            </w:r>
          </w:p>
        </w:tc>
        <w:tc>
          <w:tcPr>
            <w:tcW w:w="1512" w:type="dxa"/>
            <w:tcPrChange w:id="1610" w:author="冰琪凌咖啡" w:date="2023-07-04T15:58:00Z">
              <w:tcPr>
                <w:tcW w:w="708" w:type="dxa"/>
              </w:tcPr>
            </w:tcPrChange>
          </w:tcPr>
          <w:p>
            <w:pPr>
              <w:rPr>
                <w:rFonts w:ascii="宋体" w:hAnsi="宋体" w:eastAsia="宋体" w:cs="宋体"/>
                <w:bCs/>
                <w:sz w:val="24"/>
                <w:szCs w:val="24"/>
                <w:rPrChange w:id="1611" w:author="冰琪凌咖啡" w:date="2023-07-04T15:56:00Z">
                  <w:rPr>
                    <w:bCs/>
                  </w:rPr>
                </w:rPrChange>
              </w:rPr>
            </w:pPr>
          </w:p>
        </w:tc>
        <w:tc>
          <w:tcPr>
            <w:tcW w:w="1688" w:type="dxa"/>
            <w:tcPrChange w:id="1612" w:author="冰琪凌咖啡" w:date="2023-07-04T15:58:00Z">
              <w:tcPr>
                <w:tcW w:w="1843" w:type="dxa"/>
              </w:tcPr>
            </w:tcPrChange>
          </w:tcPr>
          <w:p>
            <w:pPr>
              <w:rPr>
                <w:rFonts w:ascii="宋体" w:hAnsi="宋体" w:eastAsia="宋体" w:cs="宋体"/>
                <w:bCs/>
                <w:sz w:val="24"/>
                <w:szCs w:val="24"/>
                <w:rPrChange w:id="1613" w:author="冰琪凌咖啡" w:date="2023-07-04T15:56:00Z">
                  <w:rPr>
                    <w:bCs/>
                  </w:rPr>
                </w:rPrChange>
              </w:rPr>
            </w:pPr>
            <w:r>
              <w:rPr>
                <w:rFonts w:hint="eastAsia" w:ascii="宋体" w:hAnsi="宋体" w:eastAsia="宋体" w:cs="宋体"/>
                <w:bCs/>
                <w:sz w:val="24"/>
                <w:szCs w:val="24"/>
                <w:rPrChange w:id="1614" w:author="冰琪凌咖啡" w:date="2023-07-04T15:56:00Z">
                  <w:rPr>
                    <w:rFonts w:hint="eastAsia"/>
                    <w:bCs/>
                  </w:rPr>
                </w:rPrChange>
              </w:rPr>
              <w:t>2寸</w:t>
            </w:r>
          </w:p>
        </w:tc>
        <w:tc>
          <w:tcPr>
            <w:tcW w:w="987" w:type="dxa"/>
            <w:tcPrChange w:id="1615" w:author="冰琪凌咖啡" w:date="2023-07-04T15:58:00Z">
              <w:tcPr>
                <w:tcW w:w="1985" w:type="dxa"/>
              </w:tcPr>
            </w:tcPrChange>
          </w:tcPr>
          <w:p>
            <w:pPr>
              <w:rPr>
                <w:rFonts w:ascii="宋体" w:hAnsi="宋体" w:eastAsia="宋体" w:cs="宋体"/>
                <w:bCs/>
                <w:sz w:val="24"/>
                <w:szCs w:val="24"/>
                <w:rPrChange w:id="1616" w:author="冰琪凌咖啡" w:date="2023-07-04T15:56:00Z">
                  <w:rPr>
                    <w:bCs/>
                  </w:rPr>
                </w:rPrChange>
              </w:rPr>
            </w:pPr>
            <w:r>
              <w:rPr>
                <w:rFonts w:hint="eastAsia" w:ascii="宋体" w:hAnsi="宋体" w:eastAsia="宋体" w:cs="宋体"/>
                <w:bCs/>
                <w:sz w:val="24"/>
                <w:szCs w:val="24"/>
                <w:rPrChange w:id="1617" w:author="冰琪凌咖啡" w:date="2023-07-04T15:56:00Z">
                  <w:rPr>
                    <w:rFonts w:hint="eastAsia"/>
                    <w:bCs/>
                  </w:rPr>
                </w:rPrChange>
              </w:rPr>
              <w:t>个</w:t>
            </w:r>
          </w:p>
        </w:tc>
        <w:tc>
          <w:tcPr>
            <w:tcW w:w="1691" w:type="dxa"/>
            <w:tcPrChange w:id="1618" w:author="冰琪凌咖啡" w:date="2023-07-04T15:58:00Z">
              <w:tcPr>
                <w:tcW w:w="2318" w:type="dxa"/>
              </w:tcPr>
            </w:tcPrChange>
          </w:tcPr>
          <w:p>
            <w:pPr>
              <w:rPr>
                <w:rFonts w:ascii="宋体" w:hAnsi="宋体" w:eastAsia="宋体" w:cs="宋体"/>
                <w:bCs/>
                <w:sz w:val="24"/>
                <w:szCs w:val="24"/>
                <w:rPrChange w:id="1619"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620"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621" w:author="冰琪凌咖啡" w:date="2023-07-04T15:58:00Z">
              <w:tcPr>
                <w:tcW w:w="534" w:type="dxa"/>
              </w:tcPr>
            </w:tcPrChange>
          </w:tcPr>
          <w:p>
            <w:pPr>
              <w:rPr>
                <w:rFonts w:ascii="宋体" w:hAnsi="宋体" w:eastAsia="宋体" w:cs="宋体"/>
                <w:bCs/>
                <w:sz w:val="24"/>
                <w:szCs w:val="24"/>
                <w:rPrChange w:id="1622" w:author="冰琪凌咖啡" w:date="2023-07-04T15:56:00Z">
                  <w:rPr>
                    <w:bCs/>
                  </w:rPr>
                </w:rPrChange>
              </w:rPr>
            </w:pPr>
            <w:r>
              <w:rPr>
                <w:rFonts w:ascii="宋体" w:hAnsi="宋体" w:eastAsia="宋体" w:cs="宋体"/>
                <w:bCs/>
                <w:sz w:val="24"/>
                <w:szCs w:val="24"/>
                <w:rPrChange w:id="1623" w:author="冰琪凌咖啡" w:date="2023-07-04T15:56:00Z">
                  <w:rPr>
                    <w:bCs/>
                  </w:rPr>
                </w:rPrChange>
              </w:rPr>
              <w:t>57</w:t>
            </w:r>
          </w:p>
        </w:tc>
        <w:tc>
          <w:tcPr>
            <w:tcW w:w="1900" w:type="dxa"/>
            <w:tcPrChange w:id="1624" w:author="冰琪凌咖啡" w:date="2023-07-04T15:58:00Z">
              <w:tcPr>
                <w:tcW w:w="1134" w:type="dxa"/>
              </w:tcPr>
            </w:tcPrChange>
          </w:tcPr>
          <w:p>
            <w:pPr>
              <w:rPr>
                <w:rFonts w:ascii="宋体" w:hAnsi="宋体" w:eastAsia="宋体" w:cs="宋体"/>
                <w:bCs/>
                <w:sz w:val="24"/>
                <w:szCs w:val="24"/>
                <w:rPrChange w:id="1625" w:author="冰琪凌咖啡" w:date="2023-07-04T15:56:00Z">
                  <w:rPr>
                    <w:bCs/>
                  </w:rPr>
                </w:rPrChange>
              </w:rPr>
            </w:pPr>
            <w:r>
              <w:rPr>
                <w:rFonts w:hint="eastAsia" w:ascii="宋体" w:hAnsi="宋体" w:eastAsia="宋体" w:cs="宋体"/>
                <w:bCs/>
                <w:sz w:val="24"/>
                <w:szCs w:val="24"/>
                <w:rPrChange w:id="1626" w:author="冰琪凌咖啡" w:date="2023-07-04T15:56:00Z">
                  <w:rPr>
                    <w:rFonts w:hint="eastAsia"/>
                    <w:bCs/>
                  </w:rPr>
                </w:rPrChange>
              </w:rPr>
              <w:t>混水龙头</w:t>
            </w:r>
          </w:p>
        </w:tc>
        <w:tc>
          <w:tcPr>
            <w:tcW w:w="1512" w:type="dxa"/>
            <w:tcPrChange w:id="1627" w:author="冰琪凌咖啡" w:date="2023-07-04T15:58:00Z">
              <w:tcPr>
                <w:tcW w:w="708" w:type="dxa"/>
              </w:tcPr>
            </w:tcPrChange>
          </w:tcPr>
          <w:p>
            <w:pPr>
              <w:rPr>
                <w:rFonts w:ascii="宋体" w:hAnsi="宋体" w:eastAsia="宋体" w:cs="宋体"/>
                <w:bCs/>
                <w:sz w:val="24"/>
                <w:szCs w:val="24"/>
                <w:rPrChange w:id="1628" w:author="冰琪凌咖啡" w:date="2023-07-04T15:56:00Z">
                  <w:rPr>
                    <w:bCs/>
                  </w:rPr>
                </w:rPrChange>
              </w:rPr>
            </w:pPr>
          </w:p>
        </w:tc>
        <w:tc>
          <w:tcPr>
            <w:tcW w:w="1688" w:type="dxa"/>
            <w:tcPrChange w:id="1629" w:author="冰琪凌咖啡" w:date="2023-07-04T15:58:00Z">
              <w:tcPr>
                <w:tcW w:w="1843" w:type="dxa"/>
              </w:tcPr>
            </w:tcPrChange>
          </w:tcPr>
          <w:p>
            <w:pPr>
              <w:rPr>
                <w:rFonts w:ascii="宋体" w:hAnsi="宋体" w:eastAsia="宋体" w:cs="宋体"/>
                <w:bCs/>
                <w:sz w:val="24"/>
                <w:szCs w:val="24"/>
                <w:rPrChange w:id="1630" w:author="冰琪凌咖啡" w:date="2023-07-04T15:56:00Z">
                  <w:rPr>
                    <w:bCs/>
                  </w:rPr>
                </w:rPrChange>
              </w:rPr>
            </w:pPr>
            <w:r>
              <w:rPr>
                <w:rFonts w:ascii="宋体" w:hAnsi="宋体" w:eastAsia="宋体" w:cs="宋体"/>
                <w:bCs/>
                <w:sz w:val="24"/>
                <w:szCs w:val="24"/>
                <w:rPrChange w:id="1631" w:author="冰琪凌咖啡" w:date="2023-07-04T15:56:00Z">
                  <w:rPr>
                    <w:bCs/>
                  </w:rPr>
                </w:rPrChange>
              </w:rPr>
              <w:t>LD7493</w:t>
            </w:r>
          </w:p>
        </w:tc>
        <w:tc>
          <w:tcPr>
            <w:tcW w:w="987" w:type="dxa"/>
            <w:tcPrChange w:id="1632" w:author="冰琪凌咖啡" w:date="2023-07-04T15:58:00Z">
              <w:tcPr>
                <w:tcW w:w="1985" w:type="dxa"/>
              </w:tcPr>
            </w:tcPrChange>
          </w:tcPr>
          <w:p>
            <w:pPr>
              <w:rPr>
                <w:rFonts w:ascii="宋体" w:hAnsi="宋体" w:eastAsia="宋体" w:cs="宋体"/>
                <w:bCs/>
                <w:sz w:val="24"/>
                <w:szCs w:val="24"/>
                <w:rPrChange w:id="1633" w:author="冰琪凌咖啡" w:date="2023-07-04T15:56:00Z">
                  <w:rPr>
                    <w:bCs/>
                  </w:rPr>
                </w:rPrChange>
              </w:rPr>
            </w:pPr>
            <w:r>
              <w:rPr>
                <w:rFonts w:hint="eastAsia" w:ascii="宋体" w:hAnsi="宋体" w:eastAsia="宋体" w:cs="宋体"/>
                <w:bCs/>
                <w:sz w:val="24"/>
                <w:szCs w:val="24"/>
                <w:rPrChange w:id="1634" w:author="冰琪凌咖啡" w:date="2023-07-04T15:56:00Z">
                  <w:rPr>
                    <w:rFonts w:hint="eastAsia"/>
                    <w:bCs/>
                  </w:rPr>
                </w:rPrChange>
              </w:rPr>
              <w:t>个</w:t>
            </w:r>
          </w:p>
        </w:tc>
        <w:tc>
          <w:tcPr>
            <w:tcW w:w="1691" w:type="dxa"/>
            <w:tcPrChange w:id="1635" w:author="冰琪凌咖啡" w:date="2023-07-04T15:58:00Z">
              <w:tcPr>
                <w:tcW w:w="2318" w:type="dxa"/>
              </w:tcPr>
            </w:tcPrChange>
          </w:tcPr>
          <w:p>
            <w:pPr>
              <w:rPr>
                <w:rFonts w:ascii="宋体" w:hAnsi="宋体" w:eastAsia="宋体" w:cs="宋体"/>
                <w:bCs/>
                <w:sz w:val="24"/>
                <w:szCs w:val="24"/>
                <w:rPrChange w:id="1636"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637"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638" w:author="冰琪凌咖啡" w:date="2023-07-04T15:58:00Z">
              <w:tcPr>
                <w:tcW w:w="534" w:type="dxa"/>
              </w:tcPr>
            </w:tcPrChange>
          </w:tcPr>
          <w:p>
            <w:pPr>
              <w:rPr>
                <w:rFonts w:ascii="宋体" w:hAnsi="宋体" w:eastAsia="宋体" w:cs="宋体"/>
                <w:bCs/>
                <w:sz w:val="24"/>
                <w:szCs w:val="24"/>
                <w:rPrChange w:id="1639" w:author="冰琪凌咖啡" w:date="2023-07-04T15:56:00Z">
                  <w:rPr>
                    <w:bCs/>
                  </w:rPr>
                </w:rPrChange>
              </w:rPr>
            </w:pPr>
            <w:r>
              <w:rPr>
                <w:rFonts w:ascii="宋体" w:hAnsi="宋体" w:eastAsia="宋体" w:cs="宋体"/>
                <w:bCs/>
                <w:sz w:val="24"/>
                <w:szCs w:val="24"/>
                <w:rPrChange w:id="1640" w:author="冰琪凌咖啡" w:date="2023-07-04T15:56:00Z">
                  <w:rPr>
                    <w:bCs/>
                  </w:rPr>
                </w:rPrChange>
              </w:rPr>
              <w:t>58</w:t>
            </w:r>
          </w:p>
        </w:tc>
        <w:tc>
          <w:tcPr>
            <w:tcW w:w="1900" w:type="dxa"/>
            <w:tcPrChange w:id="1641" w:author="冰琪凌咖啡" w:date="2023-07-04T15:58:00Z">
              <w:tcPr>
                <w:tcW w:w="1134" w:type="dxa"/>
              </w:tcPr>
            </w:tcPrChange>
          </w:tcPr>
          <w:p>
            <w:pPr>
              <w:rPr>
                <w:rFonts w:ascii="宋体" w:hAnsi="宋体" w:eastAsia="宋体" w:cs="宋体"/>
                <w:bCs/>
                <w:sz w:val="24"/>
                <w:szCs w:val="24"/>
                <w:rPrChange w:id="1642" w:author="冰琪凌咖啡" w:date="2023-07-04T15:56:00Z">
                  <w:rPr>
                    <w:bCs/>
                  </w:rPr>
                </w:rPrChange>
              </w:rPr>
            </w:pPr>
            <w:r>
              <w:rPr>
                <w:rFonts w:hint="eastAsia" w:ascii="宋体" w:hAnsi="宋体" w:eastAsia="宋体" w:cs="宋体"/>
                <w:bCs/>
                <w:sz w:val="24"/>
                <w:szCs w:val="24"/>
                <w:rPrChange w:id="1643" w:author="冰琪凌咖啡" w:date="2023-07-04T15:56:00Z">
                  <w:rPr>
                    <w:rFonts w:hint="eastAsia"/>
                    <w:bCs/>
                  </w:rPr>
                </w:rPrChange>
              </w:rPr>
              <w:t>感应水龙头</w:t>
            </w:r>
          </w:p>
        </w:tc>
        <w:tc>
          <w:tcPr>
            <w:tcW w:w="1512" w:type="dxa"/>
            <w:tcPrChange w:id="1644" w:author="冰琪凌咖啡" w:date="2023-07-04T15:58:00Z">
              <w:tcPr>
                <w:tcW w:w="708" w:type="dxa"/>
              </w:tcPr>
            </w:tcPrChange>
          </w:tcPr>
          <w:p>
            <w:pPr>
              <w:rPr>
                <w:rFonts w:ascii="宋体" w:hAnsi="宋体" w:eastAsia="宋体" w:cs="宋体"/>
                <w:bCs/>
                <w:sz w:val="24"/>
                <w:szCs w:val="24"/>
                <w:rPrChange w:id="1645" w:author="冰琪凌咖啡" w:date="2023-07-04T15:56:00Z">
                  <w:rPr>
                    <w:bCs/>
                  </w:rPr>
                </w:rPrChange>
              </w:rPr>
            </w:pPr>
          </w:p>
        </w:tc>
        <w:tc>
          <w:tcPr>
            <w:tcW w:w="1688" w:type="dxa"/>
            <w:tcPrChange w:id="1646" w:author="冰琪凌咖啡" w:date="2023-07-04T15:58:00Z">
              <w:tcPr>
                <w:tcW w:w="1843" w:type="dxa"/>
              </w:tcPr>
            </w:tcPrChange>
          </w:tcPr>
          <w:p>
            <w:pPr>
              <w:rPr>
                <w:rFonts w:ascii="宋体" w:hAnsi="宋体" w:eastAsia="宋体" w:cs="宋体"/>
                <w:bCs/>
                <w:sz w:val="24"/>
                <w:szCs w:val="24"/>
                <w:rPrChange w:id="1647" w:author="冰琪凌咖啡" w:date="2023-07-04T15:56:00Z">
                  <w:rPr>
                    <w:bCs/>
                  </w:rPr>
                </w:rPrChange>
              </w:rPr>
            </w:pPr>
            <w:r>
              <w:rPr>
                <w:rFonts w:hint="eastAsia" w:ascii="宋体" w:hAnsi="宋体" w:eastAsia="宋体" w:cs="宋体"/>
                <w:bCs/>
                <w:sz w:val="24"/>
                <w:szCs w:val="24"/>
                <w:rPrChange w:id="1648" w:author="冰琪凌咖啡" w:date="2023-07-04T15:56:00Z">
                  <w:rPr>
                    <w:rFonts w:hint="eastAsia"/>
                    <w:bCs/>
                  </w:rPr>
                </w:rPrChange>
              </w:rPr>
              <w:t>通用</w:t>
            </w:r>
          </w:p>
        </w:tc>
        <w:tc>
          <w:tcPr>
            <w:tcW w:w="987" w:type="dxa"/>
            <w:tcPrChange w:id="1649" w:author="冰琪凌咖啡" w:date="2023-07-04T15:58:00Z">
              <w:tcPr>
                <w:tcW w:w="1985" w:type="dxa"/>
              </w:tcPr>
            </w:tcPrChange>
          </w:tcPr>
          <w:p>
            <w:pPr>
              <w:rPr>
                <w:rFonts w:ascii="宋体" w:hAnsi="宋体" w:eastAsia="宋体" w:cs="宋体"/>
                <w:bCs/>
                <w:sz w:val="24"/>
                <w:szCs w:val="24"/>
                <w:rPrChange w:id="1650" w:author="冰琪凌咖啡" w:date="2023-07-04T15:56:00Z">
                  <w:rPr>
                    <w:bCs/>
                  </w:rPr>
                </w:rPrChange>
              </w:rPr>
            </w:pPr>
            <w:r>
              <w:rPr>
                <w:rFonts w:hint="eastAsia" w:ascii="宋体" w:hAnsi="宋体" w:eastAsia="宋体" w:cs="宋体"/>
                <w:bCs/>
                <w:sz w:val="24"/>
                <w:szCs w:val="24"/>
                <w:rPrChange w:id="1651" w:author="冰琪凌咖啡" w:date="2023-07-04T15:56:00Z">
                  <w:rPr>
                    <w:rFonts w:hint="eastAsia"/>
                    <w:bCs/>
                  </w:rPr>
                </w:rPrChange>
              </w:rPr>
              <w:t>个</w:t>
            </w:r>
          </w:p>
        </w:tc>
        <w:tc>
          <w:tcPr>
            <w:tcW w:w="1691" w:type="dxa"/>
            <w:tcPrChange w:id="1652" w:author="冰琪凌咖啡" w:date="2023-07-04T15:58:00Z">
              <w:tcPr>
                <w:tcW w:w="2318" w:type="dxa"/>
              </w:tcPr>
            </w:tcPrChange>
          </w:tcPr>
          <w:p>
            <w:pPr>
              <w:rPr>
                <w:rFonts w:ascii="宋体" w:hAnsi="宋体" w:eastAsia="宋体" w:cs="宋体"/>
                <w:bCs/>
                <w:sz w:val="24"/>
                <w:szCs w:val="24"/>
                <w:rPrChange w:id="1653"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654"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655" w:author="冰琪凌咖啡" w:date="2023-07-04T15:58:00Z">
              <w:tcPr>
                <w:tcW w:w="534" w:type="dxa"/>
              </w:tcPr>
            </w:tcPrChange>
          </w:tcPr>
          <w:p>
            <w:pPr>
              <w:rPr>
                <w:rFonts w:ascii="宋体" w:hAnsi="宋体" w:eastAsia="宋体" w:cs="宋体"/>
                <w:bCs/>
                <w:sz w:val="24"/>
                <w:szCs w:val="24"/>
                <w:rPrChange w:id="1656" w:author="冰琪凌咖啡" w:date="2023-07-04T15:56:00Z">
                  <w:rPr>
                    <w:bCs/>
                  </w:rPr>
                </w:rPrChange>
              </w:rPr>
            </w:pPr>
            <w:r>
              <w:rPr>
                <w:rFonts w:ascii="宋体" w:hAnsi="宋体" w:eastAsia="宋体" w:cs="宋体"/>
                <w:bCs/>
                <w:sz w:val="24"/>
                <w:szCs w:val="24"/>
                <w:rPrChange w:id="1657" w:author="冰琪凌咖啡" w:date="2023-07-04T15:56:00Z">
                  <w:rPr>
                    <w:bCs/>
                  </w:rPr>
                </w:rPrChange>
              </w:rPr>
              <w:t>59</w:t>
            </w:r>
          </w:p>
        </w:tc>
        <w:tc>
          <w:tcPr>
            <w:tcW w:w="1900" w:type="dxa"/>
            <w:tcPrChange w:id="1658" w:author="冰琪凌咖啡" w:date="2023-07-04T15:58:00Z">
              <w:tcPr>
                <w:tcW w:w="1134" w:type="dxa"/>
              </w:tcPr>
            </w:tcPrChange>
          </w:tcPr>
          <w:p>
            <w:pPr>
              <w:rPr>
                <w:rFonts w:ascii="宋体" w:hAnsi="宋体" w:eastAsia="宋体" w:cs="宋体"/>
                <w:bCs/>
                <w:sz w:val="24"/>
                <w:szCs w:val="24"/>
                <w:rPrChange w:id="1659" w:author="冰琪凌咖啡" w:date="2023-07-04T15:56:00Z">
                  <w:rPr>
                    <w:bCs/>
                  </w:rPr>
                </w:rPrChange>
              </w:rPr>
            </w:pPr>
            <w:r>
              <w:rPr>
                <w:rFonts w:hint="eastAsia" w:ascii="宋体" w:hAnsi="宋体" w:eastAsia="宋体" w:cs="宋体"/>
                <w:bCs/>
                <w:sz w:val="24"/>
                <w:szCs w:val="24"/>
                <w:rPrChange w:id="1660" w:author="冰琪凌咖啡" w:date="2023-07-04T15:56:00Z">
                  <w:rPr>
                    <w:rFonts w:hint="eastAsia"/>
                    <w:bCs/>
                  </w:rPr>
                </w:rPrChange>
              </w:rPr>
              <w:t>脚踏式水龙头</w:t>
            </w:r>
          </w:p>
        </w:tc>
        <w:tc>
          <w:tcPr>
            <w:tcW w:w="1512" w:type="dxa"/>
            <w:tcPrChange w:id="1661" w:author="冰琪凌咖啡" w:date="2023-07-04T15:58:00Z">
              <w:tcPr>
                <w:tcW w:w="708" w:type="dxa"/>
              </w:tcPr>
            </w:tcPrChange>
          </w:tcPr>
          <w:p>
            <w:pPr>
              <w:rPr>
                <w:rFonts w:ascii="宋体" w:hAnsi="宋体" w:eastAsia="宋体" w:cs="宋体"/>
                <w:bCs/>
                <w:sz w:val="24"/>
                <w:szCs w:val="24"/>
                <w:rPrChange w:id="1662" w:author="冰琪凌咖啡" w:date="2023-07-04T15:56:00Z">
                  <w:rPr>
                    <w:bCs/>
                  </w:rPr>
                </w:rPrChange>
              </w:rPr>
            </w:pPr>
          </w:p>
        </w:tc>
        <w:tc>
          <w:tcPr>
            <w:tcW w:w="1688" w:type="dxa"/>
            <w:tcPrChange w:id="1663" w:author="冰琪凌咖啡" w:date="2023-07-04T15:58:00Z">
              <w:tcPr>
                <w:tcW w:w="1843" w:type="dxa"/>
              </w:tcPr>
            </w:tcPrChange>
          </w:tcPr>
          <w:p>
            <w:pPr>
              <w:rPr>
                <w:rFonts w:ascii="宋体" w:hAnsi="宋体" w:eastAsia="宋体" w:cs="宋体"/>
                <w:bCs/>
                <w:sz w:val="24"/>
                <w:szCs w:val="24"/>
                <w:rPrChange w:id="1664" w:author="冰琪凌咖啡" w:date="2023-07-04T15:56:00Z">
                  <w:rPr>
                    <w:bCs/>
                  </w:rPr>
                </w:rPrChange>
              </w:rPr>
            </w:pPr>
            <w:r>
              <w:rPr>
                <w:rFonts w:hint="eastAsia" w:ascii="宋体" w:hAnsi="宋体" w:eastAsia="宋体" w:cs="宋体"/>
                <w:bCs/>
                <w:sz w:val="24"/>
                <w:szCs w:val="24"/>
                <w:rPrChange w:id="1665" w:author="冰琪凌咖啡" w:date="2023-07-04T15:56:00Z">
                  <w:rPr>
                    <w:rFonts w:hint="eastAsia"/>
                    <w:bCs/>
                  </w:rPr>
                </w:rPrChange>
              </w:rPr>
              <w:t>通用</w:t>
            </w:r>
          </w:p>
        </w:tc>
        <w:tc>
          <w:tcPr>
            <w:tcW w:w="987" w:type="dxa"/>
            <w:tcPrChange w:id="1666" w:author="冰琪凌咖啡" w:date="2023-07-04T15:58:00Z">
              <w:tcPr>
                <w:tcW w:w="1985" w:type="dxa"/>
              </w:tcPr>
            </w:tcPrChange>
          </w:tcPr>
          <w:p>
            <w:pPr>
              <w:rPr>
                <w:rFonts w:ascii="宋体" w:hAnsi="宋体" w:eastAsia="宋体" w:cs="宋体"/>
                <w:bCs/>
                <w:sz w:val="24"/>
                <w:szCs w:val="24"/>
                <w:rPrChange w:id="1667" w:author="冰琪凌咖啡" w:date="2023-07-04T15:56:00Z">
                  <w:rPr>
                    <w:bCs/>
                  </w:rPr>
                </w:rPrChange>
              </w:rPr>
            </w:pPr>
            <w:r>
              <w:rPr>
                <w:rFonts w:hint="eastAsia" w:ascii="宋体" w:hAnsi="宋体" w:eastAsia="宋体" w:cs="宋体"/>
                <w:bCs/>
                <w:sz w:val="24"/>
                <w:szCs w:val="24"/>
                <w:rPrChange w:id="1668" w:author="冰琪凌咖啡" w:date="2023-07-04T15:56:00Z">
                  <w:rPr>
                    <w:rFonts w:hint="eastAsia"/>
                    <w:bCs/>
                  </w:rPr>
                </w:rPrChange>
              </w:rPr>
              <w:t>个</w:t>
            </w:r>
          </w:p>
        </w:tc>
        <w:tc>
          <w:tcPr>
            <w:tcW w:w="1691" w:type="dxa"/>
            <w:tcPrChange w:id="1669" w:author="冰琪凌咖啡" w:date="2023-07-04T15:58:00Z">
              <w:tcPr>
                <w:tcW w:w="2318" w:type="dxa"/>
              </w:tcPr>
            </w:tcPrChange>
          </w:tcPr>
          <w:p>
            <w:pPr>
              <w:rPr>
                <w:rFonts w:ascii="宋体" w:hAnsi="宋体" w:eastAsia="宋体" w:cs="宋体"/>
                <w:bCs/>
                <w:sz w:val="24"/>
                <w:szCs w:val="24"/>
                <w:rPrChange w:id="1670"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671"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672" w:author="冰琪凌咖啡" w:date="2023-07-04T15:58:00Z">
              <w:tcPr>
                <w:tcW w:w="534" w:type="dxa"/>
              </w:tcPr>
            </w:tcPrChange>
          </w:tcPr>
          <w:p>
            <w:pPr>
              <w:rPr>
                <w:rFonts w:ascii="宋体" w:hAnsi="宋体" w:eastAsia="宋体" w:cs="宋体"/>
                <w:bCs/>
                <w:sz w:val="24"/>
                <w:szCs w:val="24"/>
                <w:rPrChange w:id="1673" w:author="冰琪凌咖啡" w:date="2023-07-04T15:56:00Z">
                  <w:rPr>
                    <w:bCs/>
                  </w:rPr>
                </w:rPrChange>
              </w:rPr>
            </w:pPr>
            <w:r>
              <w:rPr>
                <w:rFonts w:ascii="宋体" w:hAnsi="宋体" w:eastAsia="宋体" w:cs="宋体"/>
                <w:bCs/>
                <w:sz w:val="24"/>
                <w:szCs w:val="24"/>
                <w:rPrChange w:id="1674" w:author="冰琪凌咖啡" w:date="2023-07-04T15:56:00Z">
                  <w:rPr>
                    <w:bCs/>
                  </w:rPr>
                </w:rPrChange>
              </w:rPr>
              <w:t>60</w:t>
            </w:r>
          </w:p>
        </w:tc>
        <w:tc>
          <w:tcPr>
            <w:tcW w:w="1900" w:type="dxa"/>
            <w:tcPrChange w:id="1675" w:author="冰琪凌咖啡" w:date="2023-07-04T15:58:00Z">
              <w:tcPr>
                <w:tcW w:w="1134" w:type="dxa"/>
              </w:tcPr>
            </w:tcPrChange>
          </w:tcPr>
          <w:p>
            <w:pPr>
              <w:rPr>
                <w:rFonts w:ascii="宋体" w:hAnsi="宋体" w:eastAsia="宋体" w:cs="宋体"/>
                <w:bCs/>
                <w:sz w:val="24"/>
                <w:szCs w:val="24"/>
                <w:rPrChange w:id="1676" w:author="冰琪凌咖啡" w:date="2023-07-04T15:56:00Z">
                  <w:rPr>
                    <w:bCs/>
                  </w:rPr>
                </w:rPrChange>
              </w:rPr>
            </w:pPr>
            <w:r>
              <w:rPr>
                <w:rFonts w:hint="eastAsia" w:ascii="宋体" w:hAnsi="宋体" w:eastAsia="宋体" w:cs="宋体"/>
                <w:bCs/>
                <w:sz w:val="24"/>
                <w:szCs w:val="24"/>
                <w:rPrChange w:id="1677" w:author="冰琪凌咖啡" w:date="2023-07-04T15:56:00Z">
                  <w:rPr>
                    <w:rFonts w:hint="eastAsia"/>
                    <w:bCs/>
                  </w:rPr>
                </w:rPrChange>
              </w:rPr>
              <w:t>冲水箱</w:t>
            </w:r>
          </w:p>
        </w:tc>
        <w:tc>
          <w:tcPr>
            <w:tcW w:w="1512" w:type="dxa"/>
            <w:tcPrChange w:id="1678" w:author="冰琪凌咖啡" w:date="2023-07-04T15:58:00Z">
              <w:tcPr>
                <w:tcW w:w="708" w:type="dxa"/>
              </w:tcPr>
            </w:tcPrChange>
          </w:tcPr>
          <w:p>
            <w:pPr>
              <w:rPr>
                <w:rFonts w:ascii="宋体" w:hAnsi="宋体" w:eastAsia="宋体" w:cs="宋体"/>
                <w:bCs/>
                <w:sz w:val="24"/>
                <w:szCs w:val="24"/>
                <w:rPrChange w:id="1679" w:author="冰琪凌咖啡" w:date="2023-07-04T15:56:00Z">
                  <w:rPr>
                    <w:bCs/>
                  </w:rPr>
                </w:rPrChange>
              </w:rPr>
            </w:pPr>
          </w:p>
        </w:tc>
        <w:tc>
          <w:tcPr>
            <w:tcW w:w="1688" w:type="dxa"/>
            <w:tcPrChange w:id="1680" w:author="冰琪凌咖啡" w:date="2023-07-04T15:58:00Z">
              <w:tcPr>
                <w:tcW w:w="1843" w:type="dxa"/>
              </w:tcPr>
            </w:tcPrChange>
          </w:tcPr>
          <w:p>
            <w:pPr>
              <w:rPr>
                <w:rFonts w:ascii="宋体" w:hAnsi="宋体" w:eastAsia="宋体" w:cs="宋体"/>
                <w:bCs/>
                <w:sz w:val="24"/>
                <w:szCs w:val="24"/>
                <w:rPrChange w:id="1681" w:author="冰琪凌咖啡" w:date="2023-07-04T15:56:00Z">
                  <w:rPr>
                    <w:bCs/>
                  </w:rPr>
                </w:rPrChange>
              </w:rPr>
            </w:pPr>
            <w:r>
              <w:rPr>
                <w:rFonts w:hint="eastAsia" w:ascii="宋体" w:hAnsi="宋体" w:eastAsia="宋体" w:cs="宋体"/>
                <w:bCs/>
                <w:sz w:val="24"/>
                <w:szCs w:val="24"/>
                <w:rPrChange w:id="1682" w:author="冰琪凌咖啡" w:date="2023-07-04T15:56:00Z">
                  <w:rPr>
                    <w:rFonts w:hint="eastAsia"/>
                    <w:bCs/>
                  </w:rPr>
                </w:rPrChange>
              </w:rPr>
              <w:t>双按</w:t>
            </w:r>
          </w:p>
        </w:tc>
        <w:tc>
          <w:tcPr>
            <w:tcW w:w="987" w:type="dxa"/>
            <w:tcPrChange w:id="1683" w:author="冰琪凌咖啡" w:date="2023-07-04T15:58:00Z">
              <w:tcPr>
                <w:tcW w:w="1985" w:type="dxa"/>
              </w:tcPr>
            </w:tcPrChange>
          </w:tcPr>
          <w:p>
            <w:pPr>
              <w:rPr>
                <w:rFonts w:ascii="宋体" w:hAnsi="宋体" w:eastAsia="宋体" w:cs="宋体"/>
                <w:bCs/>
                <w:sz w:val="24"/>
                <w:szCs w:val="24"/>
                <w:rPrChange w:id="1684" w:author="冰琪凌咖啡" w:date="2023-07-04T15:56:00Z">
                  <w:rPr>
                    <w:bCs/>
                  </w:rPr>
                </w:rPrChange>
              </w:rPr>
            </w:pPr>
            <w:r>
              <w:rPr>
                <w:rFonts w:hint="eastAsia" w:ascii="宋体" w:hAnsi="宋体" w:eastAsia="宋体" w:cs="宋体"/>
                <w:bCs/>
                <w:sz w:val="24"/>
                <w:szCs w:val="24"/>
                <w:rPrChange w:id="1685" w:author="冰琪凌咖啡" w:date="2023-07-04T15:56:00Z">
                  <w:rPr>
                    <w:rFonts w:hint="eastAsia"/>
                    <w:bCs/>
                  </w:rPr>
                </w:rPrChange>
              </w:rPr>
              <w:t>个</w:t>
            </w:r>
          </w:p>
        </w:tc>
        <w:tc>
          <w:tcPr>
            <w:tcW w:w="1691" w:type="dxa"/>
            <w:tcPrChange w:id="1686" w:author="冰琪凌咖啡" w:date="2023-07-04T15:58:00Z">
              <w:tcPr>
                <w:tcW w:w="2318" w:type="dxa"/>
              </w:tcPr>
            </w:tcPrChange>
          </w:tcPr>
          <w:p>
            <w:pPr>
              <w:rPr>
                <w:rFonts w:ascii="宋体" w:hAnsi="宋体" w:eastAsia="宋体" w:cs="宋体"/>
                <w:bCs/>
                <w:sz w:val="24"/>
                <w:szCs w:val="24"/>
                <w:rPrChange w:id="1687"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688"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689" w:author="冰琪凌咖啡" w:date="2023-07-04T15:58:00Z">
              <w:tcPr>
                <w:tcW w:w="534" w:type="dxa"/>
              </w:tcPr>
            </w:tcPrChange>
          </w:tcPr>
          <w:p>
            <w:pPr>
              <w:rPr>
                <w:rFonts w:ascii="宋体" w:hAnsi="宋体" w:eastAsia="宋体" w:cs="宋体"/>
                <w:bCs/>
                <w:sz w:val="24"/>
                <w:szCs w:val="24"/>
                <w:rPrChange w:id="1690" w:author="冰琪凌咖啡" w:date="2023-07-04T15:56:00Z">
                  <w:rPr>
                    <w:bCs/>
                  </w:rPr>
                </w:rPrChange>
              </w:rPr>
            </w:pPr>
            <w:r>
              <w:rPr>
                <w:rFonts w:ascii="宋体" w:hAnsi="宋体" w:eastAsia="宋体" w:cs="宋体"/>
                <w:bCs/>
                <w:sz w:val="24"/>
                <w:szCs w:val="24"/>
                <w:rPrChange w:id="1691" w:author="冰琪凌咖啡" w:date="2023-07-04T15:56:00Z">
                  <w:rPr>
                    <w:bCs/>
                  </w:rPr>
                </w:rPrChange>
              </w:rPr>
              <w:t>61</w:t>
            </w:r>
          </w:p>
        </w:tc>
        <w:tc>
          <w:tcPr>
            <w:tcW w:w="1900" w:type="dxa"/>
            <w:tcPrChange w:id="1692" w:author="冰琪凌咖啡" w:date="2023-07-04T15:58:00Z">
              <w:tcPr>
                <w:tcW w:w="1134" w:type="dxa"/>
              </w:tcPr>
            </w:tcPrChange>
          </w:tcPr>
          <w:p>
            <w:pPr>
              <w:rPr>
                <w:rFonts w:ascii="宋体" w:hAnsi="宋体" w:eastAsia="宋体" w:cs="宋体"/>
                <w:bCs/>
                <w:sz w:val="24"/>
                <w:szCs w:val="24"/>
                <w:rPrChange w:id="1693" w:author="冰琪凌咖啡" w:date="2023-07-04T15:56:00Z">
                  <w:rPr>
                    <w:bCs/>
                  </w:rPr>
                </w:rPrChange>
              </w:rPr>
            </w:pPr>
            <w:r>
              <w:rPr>
                <w:rFonts w:hint="eastAsia" w:ascii="宋体" w:hAnsi="宋体" w:eastAsia="宋体" w:cs="宋体"/>
                <w:bCs/>
                <w:sz w:val="24"/>
                <w:szCs w:val="24"/>
                <w:rPrChange w:id="1694" w:author="冰琪凌咖啡" w:date="2023-07-04T15:56:00Z">
                  <w:rPr>
                    <w:rFonts w:hint="eastAsia"/>
                    <w:bCs/>
                  </w:rPr>
                </w:rPrChange>
              </w:rPr>
              <w:t>门锁手柄</w:t>
            </w:r>
          </w:p>
        </w:tc>
        <w:tc>
          <w:tcPr>
            <w:tcW w:w="1512" w:type="dxa"/>
            <w:tcPrChange w:id="1695" w:author="冰琪凌咖啡" w:date="2023-07-04T15:58:00Z">
              <w:tcPr>
                <w:tcW w:w="708" w:type="dxa"/>
              </w:tcPr>
            </w:tcPrChange>
          </w:tcPr>
          <w:p>
            <w:pPr>
              <w:rPr>
                <w:rFonts w:ascii="宋体" w:hAnsi="宋体" w:eastAsia="宋体" w:cs="宋体"/>
                <w:bCs/>
                <w:sz w:val="24"/>
                <w:szCs w:val="24"/>
                <w:rPrChange w:id="1696" w:author="冰琪凌咖啡" w:date="2023-07-04T15:56:00Z">
                  <w:rPr>
                    <w:bCs/>
                  </w:rPr>
                </w:rPrChange>
              </w:rPr>
            </w:pPr>
          </w:p>
        </w:tc>
        <w:tc>
          <w:tcPr>
            <w:tcW w:w="1688" w:type="dxa"/>
            <w:tcPrChange w:id="1697" w:author="冰琪凌咖啡" w:date="2023-07-04T15:58:00Z">
              <w:tcPr>
                <w:tcW w:w="1843" w:type="dxa"/>
              </w:tcPr>
            </w:tcPrChange>
          </w:tcPr>
          <w:p>
            <w:pPr>
              <w:rPr>
                <w:rFonts w:ascii="宋体" w:hAnsi="宋体" w:eastAsia="宋体" w:cs="宋体"/>
                <w:bCs/>
                <w:sz w:val="24"/>
                <w:szCs w:val="24"/>
                <w:rPrChange w:id="1698" w:author="冰琪凌咖啡" w:date="2023-07-04T15:56:00Z">
                  <w:rPr>
                    <w:bCs/>
                  </w:rPr>
                </w:rPrChange>
              </w:rPr>
            </w:pPr>
          </w:p>
        </w:tc>
        <w:tc>
          <w:tcPr>
            <w:tcW w:w="987" w:type="dxa"/>
            <w:tcPrChange w:id="1699" w:author="冰琪凌咖啡" w:date="2023-07-04T15:58:00Z">
              <w:tcPr>
                <w:tcW w:w="1985" w:type="dxa"/>
              </w:tcPr>
            </w:tcPrChange>
          </w:tcPr>
          <w:p>
            <w:pPr>
              <w:rPr>
                <w:rFonts w:ascii="宋体" w:hAnsi="宋体" w:eastAsia="宋体" w:cs="宋体"/>
                <w:bCs/>
                <w:sz w:val="24"/>
                <w:szCs w:val="24"/>
                <w:rPrChange w:id="1700" w:author="冰琪凌咖啡" w:date="2023-07-04T15:56:00Z">
                  <w:rPr>
                    <w:bCs/>
                  </w:rPr>
                </w:rPrChange>
              </w:rPr>
            </w:pPr>
            <w:r>
              <w:rPr>
                <w:rFonts w:hint="eastAsia" w:ascii="宋体" w:hAnsi="宋体" w:eastAsia="宋体" w:cs="宋体"/>
                <w:bCs/>
                <w:sz w:val="24"/>
                <w:szCs w:val="24"/>
                <w:rPrChange w:id="1701" w:author="冰琪凌咖啡" w:date="2023-07-04T15:56:00Z">
                  <w:rPr>
                    <w:rFonts w:hint="eastAsia"/>
                    <w:bCs/>
                  </w:rPr>
                </w:rPrChange>
              </w:rPr>
              <w:t>个</w:t>
            </w:r>
          </w:p>
        </w:tc>
        <w:tc>
          <w:tcPr>
            <w:tcW w:w="1691" w:type="dxa"/>
            <w:tcPrChange w:id="1702" w:author="冰琪凌咖啡" w:date="2023-07-04T15:58:00Z">
              <w:tcPr>
                <w:tcW w:w="2318" w:type="dxa"/>
              </w:tcPr>
            </w:tcPrChange>
          </w:tcPr>
          <w:p>
            <w:pPr>
              <w:rPr>
                <w:rFonts w:ascii="宋体" w:hAnsi="宋体" w:eastAsia="宋体" w:cs="宋体"/>
                <w:bCs/>
                <w:sz w:val="24"/>
                <w:szCs w:val="24"/>
                <w:rPrChange w:id="1703"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704"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705" w:author="冰琪凌咖啡" w:date="2023-07-04T15:58:00Z">
              <w:tcPr>
                <w:tcW w:w="534" w:type="dxa"/>
              </w:tcPr>
            </w:tcPrChange>
          </w:tcPr>
          <w:p>
            <w:pPr>
              <w:rPr>
                <w:rFonts w:ascii="宋体" w:hAnsi="宋体" w:eastAsia="宋体" w:cs="宋体"/>
                <w:bCs/>
                <w:sz w:val="24"/>
                <w:szCs w:val="24"/>
                <w:rPrChange w:id="1706" w:author="冰琪凌咖啡" w:date="2023-07-04T15:56:00Z">
                  <w:rPr>
                    <w:bCs/>
                  </w:rPr>
                </w:rPrChange>
              </w:rPr>
            </w:pPr>
            <w:r>
              <w:rPr>
                <w:rFonts w:ascii="宋体" w:hAnsi="宋体" w:eastAsia="宋体" w:cs="宋体"/>
                <w:bCs/>
                <w:sz w:val="24"/>
                <w:szCs w:val="24"/>
                <w:rPrChange w:id="1707" w:author="冰琪凌咖啡" w:date="2023-07-04T15:56:00Z">
                  <w:rPr>
                    <w:bCs/>
                  </w:rPr>
                </w:rPrChange>
              </w:rPr>
              <w:t>62</w:t>
            </w:r>
          </w:p>
        </w:tc>
        <w:tc>
          <w:tcPr>
            <w:tcW w:w="1900" w:type="dxa"/>
            <w:tcPrChange w:id="1708" w:author="冰琪凌咖啡" w:date="2023-07-04T15:58:00Z">
              <w:tcPr>
                <w:tcW w:w="1134" w:type="dxa"/>
              </w:tcPr>
            </w:tcPrChange>
          </w:tcPr>
          <w:p>
            <w:pPr>
              <w:rPr>
                <w:rFonts w:ascii="宋体" w:hAnsi="宋体" w:eastAsia="宋体" w:cs="宋体"/>
                <w:bCs/>
                <w:sz w:val="24"/>
                <w:szCs w:val="24"/>
                <w:rPrChange w:id="1709" w:author="冰琪凌咖啡" w:date="2023-07-04T15:56:00Z">
                  <w:rPr>
                    <w:bCs/>
                  </w:rPr>
                </w:rPrChange>
              </w:rPr>
            </w:pPr>
            <w:r>
              <w:rPr>
                <w:rFonts w:hint="eastAsia" w:ascii="宋体" w:hAnsi="宋体" w:eastAsia="宋体" w:cs="宋体"/>
                <w:bCs/>
                <w:sz w:val="24"/>
                <w:szCs w:val="24"/>
                <w:rPrChange w:id="1710" w:author="冰琪凌咖啡" w:date="2023-07-04T15:56:00Z">
                  <w:rPr>
                    <w:rFonts w:hint="eastAsia"/>
                    <w:bCs/>
                  </w:rPr>
                </w:rPrChange>
              </w:rPr>
              <w:t>淋浴软管</w:t>
            </w:r>
          </w:p>
        </w:tc>
        <w:tc>
          <w:tcPr>
            <w:tcW w:w="1512" w:type="dxa"/>
            <w:tcPrChange w:id="1711" w:author="冰琪凌咖啡" w:date="2023-07-04T15:58:00Z">
              <w:tcPr>
                <w:tcW w:w="708" w:type="dxa"/>
              </w:tcPr>
            </w:tcPrChange>
          </w:tcPr>
          <w:p>
            <w:pPr>
              <w:rPr>
                <w:rFonts w:ascii="宋体" w:hAnsi="宋体" w:eastAsia="宋体" w:cs="宋体"/>
                <w:bCs/>
                <w:sz w:val="24"/>
                <w:szCs w:val="24"/>
                <w:rPrChange w:id="1712" w:author="冰琪凌咖啡" w:date="2023-07-04T15:56:00Z">
                  <w:rPr>
                    <w:bCs/>
                  </w:rPr>
                </w:rPrChange>
              </w:rPr>
            </w:pPr>
          </w:p>
        </w:tc>
        <w:tc>
          <w:tcPr>
            <w:tcW w:w="1688" w:type="dxa"/>
            <w:tcPrChange w:id="1713" w:author="冰琪凌咖啡" w:date="2023-07-04T15:58:00Z">
              <w:tcPr>
                <w:tcW w:w="1843" w:type="dxa"/>
              </w:tcPr>
            </w:tcPrChange>
          </w:tcPr>
          <w:p>
            <w:pPr>
              <w:rPr>
                <w:rFonts w:ascii="宋体" w:hAnsi="宋体" w:eastAsia="宋体" w:cs="宋体"/>
                <w:bCs/>
                <w:sz w:val="24"/>
                <w:szCs w:val="24"/>
                <w:rPrChange w:id="1714" w:author="冰琪凌咖啡" w:date="2023-07-04T15:56:00Z">
                  <w:rPr>
                    <w:bCs/>
                  </w:rPr>
                </w:rPrChange>
              </w:rPr>
            </w:pPr>
          </w:p>
        </w:tc>
        <w:tc>
          <w:tcPr>
            <w:tcW w:w="987" w:type="dxa"/>
            <w:tcPrChange w:id="1715" w:author="冰琪凌咖啡" w:date="2023-07-04T15:58:00Z">
              <w:tcPr>
                <w:tcW w:w="1985" w:type="dxa"/>
              </w:tcPr>
            </w:tcPrChange>
          </w:tcPr>
          <w:p>
            <w:pPr>
              <w:rPr>
                <w:rFonts w:ascii="宋体" w:hAnsi="宋体" w:eastAsia="宋体" w:cs="宋体"/>
                <w:bCs/>
                <w:sz w:val="24"/>
                <w:szCs w:val="24"/>
                <w:rPrChange w:id="1716" w:author="冰琪凌咖啡" w:date="2023-07-04T15:56:00Z">
                  <w:rPr>
                    <w:bCs/>
                  </w:rPr>
                </w:rPrChange>
              </w:rPr>
            </w:pPr>
            <w:r>
              <w:rPr>
                <w:rFonts w:hint="eastAsia" w:ascii="宋体" w:hAnsi="宋体" w:eastAsia="宋体" w:cs="宋体"/>
                <w:bCs/>
                <w:sz w:val="24"/>
                <w:szCs w:val="24"/>
                <w:rPrChange w:id="1717" w:author="冰琪凌咖啡" w:date="2023-07-04T15:56:00Z">
                  <w:rPr>
                    <w:rFonts w:hint="eastAsia"/>
                    <w:bCs/>
                  </w:rPr>
                </w:rPrChange>
              </w:rPr>
              <w:t>根</w:t>
            </w:r>
          </w:p>
        </w:tc>
        <w:tc>
          <w:tcPr>
            <w:tcW w:w="1691" w:type="dxa"/>
            <w:tcPrChange w:id="1718" w:author="冰琪凌咖啡" w:date="2023-07-04T15:58:00Z">
              <w:tcPr>
                <w:tcW w:w="2318" w:type="dxa"/>
              </w:tcPr>
            </w:tcPrChange>
          </w:tcPr>
          <w:p>
            <w:pPr>
              <w:rPr>
                <w:rFonts w:ascii="宋体" w:hAnsi="宋体" w:eastAsia="宋体" w:cs="宋体"/>
                <w:bCs/>
                <w:sz w:val="24"/>
                <w:szCs w:val="24"/>
                <w:rPrChange w:id="1719"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720"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721" w:author="冰琪凌咖啡" w:date="2023-07-04T15:58:00Z">
              <w:tcPr>
                <w:tcW w:w="534" w:type="dxa"/>
              </w:tcPr>
            </w:tcPrChange>
          </w:tcPr>
          <w:p>
            <w:pPr>
              <w:rPr>
                <w:rFonts w:ascii="宋体" w:hAnsi="宋体" w:eastAsia="宋体" w:cs="宋体"/>
                <w:bCs/>
                <w:sz w:val="24"/>
                <w:szCs w:val="24"/>
                <w:rPrChange w:id="1722" w:author="冰琪凌咖啡" w:date="2023-07-04T15:56:00Z">
                  <w:rPr>
                    <w:bCs/>
                  </w:rPr>
                </w:rPrChange>
              </w:rPr>
            </w:pPr>
            <w:r>
              <w:rPr>
                <w:rFonts w:ascii="宋体" w:hAnsi="宋体" w:eastAsia="宋体" w:cs="宋体"/>
                <w:bCs/>
                <w:sz w:val="24"/>
                <w:szCs w:val="24"/>
                <w:rPrChange w:id="1723" w:author="冰琪凌咖啡" w:date="2023-07-04T15:56:00Z">
                  <w:rPr>
                    <w:bCs/>
                  </w:rPr>
                </w:rPrChange>
              </w:rPr>
              <w:t>63</w:t>
            </w:r>
          </w:p>
        </w:tc>
        <w:tc>
          <w:tcPr>
            <w:tcW w:w="1900" w:type="dxa"/>
            <w:tcPrChange w:id="1724" w:author="冰琪凌咖啡" w:date="2023-07-04T15:58:00Z">
              <w:tcPr>
                <w:tcW w:w="1134" w:type="dxa"/>
              </w:tcPr>
            </w:tcPrChange>
          </w:tcPr>
          <w:p>
            <w:pPr>
              <w:rPr>
                <w:rFonts w:ascii="宋体" w:hAnsi="宋体" w:eastAsia="宋体" w:cs="宋体"/>
                <w:bCs/>
                <w:sz w:val="24"/>
                <w:szCs w:val="24"/>
                <w:rPrChange w:id="1725" w:author="冰琪凌咖啡" w:date="2023-07-04T15:56:00Z">
                  <w:rPr>
                    <w:bCs/>
                  </w:rPr>
                </w:rPrChange>
              </w:rPr>
            </w:pPr>
            <w:r>
              <w:rPr>
                <w:rFonts w:hint="eastAsia" w:ascii="宋体" w:hAnsi="宋体" w:eastAsia="宋体" w:cs="宋体"/>
                <w:bCs/>
                <w:sz w:val="24"/>
                <w:szCs w:val="24"/>
                <w:rPrChange w:id="1726" w:author="冰琪凌咖啡" w:date="2023-07-04T15:56:00Z">
                  <w:rPr>
                    <w:rFonts w:hint="eastAsia"/>
                    <w:bCs/>
                  </w:rPr>
                </w:rPrChange>
              </w:rPr>
              <w:t>脸盆水龙头</w:t>
            </w:r>
          </w:p>
        </w:tc>
        <w:tc>
          <w:tcPr>
            <w:tcW w:w="1512" w:type="dxa"/>
            <w:tcPrChange w:id="1727" w:author="冰琪凌咖啡" w:date="2023-07-04T15:58:00Z">
              <w:tcPr>
                <w:tcW w:w="708" w:type="dxa"/>
              </w:tcPr>
            </w:tcPrChange>
          </w:tcPr>
          <w:p>
            <w:pPr>
              <w:rPr>
                <w:rFonts w:ascii="宋体" w:hAnsi="宋体" w:eastAsia="宋体" w:cs="宋体"/>
                <w:bCs/>
                <w:sz w:val="24"/>
                <w:szCs w:val="24"/>
                <w:rPrChange w:id="1728" w:author="冰琪凌咖啡" w:date="2023-07-04T15:56:00Z">
                  <w:rPr>
                    <w:bCs/>
                  </w:rPr>
                </w:rPrChange>
              </w:rPr>
            </w:pPr>
          </w:p>
        </w:tc>
        <w:tc>
          <w:tcPr>
            <w:tcW w:w="1688" w:type="dxa"/>
            <w:tcPrChange w:id="1729" w:author="冰琪凌咖啡" w:date="2023-07-04T15:58:00Z">
              <w:tcPr>
                <w:tcW w:w="1843" w:type="dxa"/>
              </w:tcPr>
            </w:tcPrChange>
          </w:tcPr>
          <w:p>
            <w:pPr>
              <w:rPr>
                <w:rFonts w:ascii="宋体" w:hAnsi="宋体" w:eastAsia="宋体" w:cs="宋体"/>
                <w:bCs/>
                <w:sz w:val="24"/>
                <w:szCs w:val="24"/>
                <w:rPrChange w:id="1730" w:author="冰琪凌咖啡" w:date="2023-07-04T15:56:00Z">
                  <w:rPr>
                    <w:bCs/>
                  </w:rPr>
                </w:rPrChange>
              </w:rPr>
            </w:pPr>
          </w:p>
        </w:tc>
        <w:tc>
          <w:tcPr>
            <w:tcW w:w="987" w:type="dxa"/>
            <w:tcPrChange w:id="1731" w:author="冰琪凌咖啡" w:date="2023-07-04T15:58:00Z">
              <w:tcPr>
                <w:tcW w:w="1985" w:type="dxa"/>
              </w:tcPr>
            </w:tcPrChange>
          </w:tcPr>
          <w:p>
            <w:pPr>
              <w:rPr>
                <w:rFonts w:ascii="宋体" w:hAnsi="宋体" w:eastAsia="宋体" w:cs="宋体"/>
                <w:bCs/>
                <w:sz w:val="24"/>
                <w:szCs w:val="24"/>
                <w:rPrChange w:id="1732" w:author="冰琪凌咖啡" w:date="2023-07-04T15:56:00Z">
                  <w:rPr>
                    <w:bCs/>
                  </w:rPr>
                </w:rPrChange>
              </w:rPr>
            </w:pPr>
            <w:r>
              <w:rPr>
                <w:rFonts w:hint="eastAsia" w:ascii="宋体" w:hAnsi="宋体" w:eastAsia="宋体" w:cs="宋体"/>
                <w:bCs/>
                <w:sz w:val="24"/>
                <w:szCs w:val="24"/>
                <w:rPrChange w:id="1733" w:author="冰琪凌咖啡" w:date="2023-07-04T15:56:00Z">
                  <w:rPr>
                    <w:rFonts w:hint="eastAsia"/>
                    <w:bCs/>
                  </w:rPr>
                </w:rPrChange>
              </w:rPr>
              <w:t>个</w:t>
            </w:r>
          </w:p>
        </w:tc>
        <w:tc>
          <w:tcPr>
            <w:tcW w:w="1691" w:type="dxa"/>
            <w:tcPrChange w:id="1734" w:author="冰琪凌咖啡" w:date="2023-07-04T15:58:00Z">
              <w:tcPr>
                <w:tcW w:w="2318" w:type="dxa"/>
              </w:tcPr>
            </w:tcPrChange>
          </w:tcPr>
          <w:p>
            <w:pPr>
              <w:rPr>
                <w:rFonts w:ascii="宋体" w:hAnsi="宋体" w:eastAsia="宋体" w:cs="宋体"/>
                <w:bCs/>
                <w:sz w:val="24"/>
                <w:szCs w:val="24"/>
                <w:rPrChange w:id="1735"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736"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737" w:author="冰琪凌咖啡" w:date="2023-07-04T15:58:00Z">
              <w:tcPr>
                <w:tcW w:w="534" w:type="dxa"/>
              </w:tcPr>
            </w:tcPrChange>
          </w:tcPr>
          <w:p>
            <w:pPr>
              <w:rPr>
                <w:rFonts w:ascii="宋体" w:hAnsi="宋体" w:eastAsia="宋体" w:cs="宋体"/>
                <w:bCs/>
                <w:sz w:val="24"/>
                <w:szCs w:val="24"/>
                <w:rPrChange w:id="1738" w:author="冰琪凌咖啡" w:date="2023-07-04T15:56:00Z">
                  <w:rPr>
                    <w:bCs/>
                  </w:rPr>
                </w:rPrChange>
              </w:rPr>
            </w:pPr>
            <w:r>
              <w:rPr>
                <w:rFonts w:ascii="宋体" w:hAnsi="宋体" w:eastAsia="宋体" w:cs="宋体"/>
                <w:bCs/>
                <w:sz w:val="24"/>
                <w:szCs w:val="24"/>
                <w:rPrChange w:id="1739" w:author="冰琪凌咖啡" w:date="2023-07-04T15:56:00Z">
                  <w:rPr>
                    <w:bCs/>
                  </w:rPr>
                </w:rPrChange>
              </w:rPr>
              <w:t>64</w:t>
            </w:r>
          </w:p>
        </w:tc>
        <w:tc>
          <w:tcPr>
            <w:tcW w:w="1900" w:type="dxa"/>
            <w:tcPrChange w:id="1740" w:author="冰琪凌咖啡" w:date="2023-07-04T15:58:00Z">
              <w:tcPr>
                <w:tcW w:w="1134" w:type="dxa"/>
              </w:tcPr>
            </w:tcPrChange>
          </w:tcPr>
          <w:p>
            <w:pPr>
              <w:rPr>
                <w:rFonts w:ascii="宋体" w:hAnsi="宋体" w:eastAsia="宋体" w:cs="宋体"/>
                <w:bCs/>
                <w:sz w:val="24"/>
                <w:szCs w:val="24"/>
                <w:rPrChange w:id="1741" w:author="冰琪凌咖啡" w:date="2023-07-04T15:56:00Z">
                  <w:rPr>
                    <w:bCs/>
                  </w:rPr>
                </w:rPrChange>
              </w:rPr>
            </w:pPr>
            <w:r>
              <w:rPr>
                <w:rFonts w:hint="eastAsia" w:ascii="宋体" w:hAnsi="宋体" w:eastAsia="宋体" w:cs="宋体"/>
                <w:bCs/>
                <w:sz w:val="24"/>
                <w:szCs w:val="24"/>
                <w:rPrChange w:id="1742" w:author="冰琪凌咖啡" w:date="2023-07-04T15:56:00Z">
                  <w:rPr>
                    <w:rFonts w:hint="eastAsia"/>
                    <w:bCs/>
                  </w:rPr>
                </w:rPrChange>
              </w:rPr>
              <w:t>格栅灯</w:t>
            </w:r>
          </w:p>
        </w:tc>
        <w:tc>
          <w:tcPr>
            <w:tcW w:w="1512" w:type="dxa"/>
            <w:tcPrChange w:id="1743" w:author="冰琪凌咖啡" w:date="2023-07-04T15:58:00Z">
              <w:tcPr>
                <w:tcW w:w="708" w:type="dxa"/>
              </w:tcPr>
            </w:tcPrChange>
          </w:tcPr>
          <w:p>
            <w:pPr>
              <w:rPr>
                <w:rFonts w:ascii="宋体" w:hAnsi="宋体" w:eastAsia="宋体" w:cs="宋体"/>
                <w:bCs/>
                <w:sz w:val="24"/>
                <w:szCs w:val="24"/>
                <w:rPrChange w:id="1744" w:author="冰琪凌咖啡" w:date="2023-07-04T15:56:00Z">
                  <w:rPr>
                    <w:bCs/>
                  </w:rPr>
                </w:rPrChange>
              </w:rPr>
            </w:pPr>
          </w:p>
        </w:tc>
        <w:tc>
          <w:tcPr>
            <w:tcW w:w="1688" w:type="dxa"/>
            <w:tcPrChange w:id="1745" w:author="冰琪凌咖啡" w:date="2023-07-04T15:58:00Z">
              <w:tcPr>
                <w:tcW w:w="1843" w:type="dxa"/>
              </w:tcPr>
            </w:tcPrChange>
          </w:tcPr>
          <w:p>
            <w:pPr>
              <w:rPr>
                <w:rFonts w:ascii="宋体" w:hAnsi="宋体" w:eastAsia="宋体" w:cs="宋体"/>
                <w:bCs/>
                <w:sz w:val="24"/>
                <w:szCs w:val="24"/>
                <w:rPrChange w:id="1746" w:author="冰琪凌咖啡" w:date="2023-07-04T15:56:00Z">
                  <w:rPr>
                    <w:bCs/>
                  </w:rPr>
                </w:rPrChange>
              </w:rPr>
            </w:pPr>
          </w:p>
        </w:tc>
        <w:tc>
          <w:tcPr>
            <w:tcW w:w="987" w:type="dxa"/>
            <w:tcPrChange w:id="1747" w:author="冰琪凌咖啡" w:date="2023-07-04T15:58:00Z">
              <w:tcPr>
                <w:tcW w:w="1985" w:type="dxa"/>
              </w:tcPr>
            </w:tcPrChange>
          </w:tcPr>
          <w:p>
            <w:pPr>
              <w:rPr>
                <w:rFonts w:ascii="宋体" w:hAnsi="宋体" w:eastAsia="宋体" w:cs="宋体"/>
                <w:bCs/>
                <w:sz w:val="24"/>
                <w:szCs w:val="24"/>
                <w:rPrChange w:id="1748" w:author="冰琪凌咖啡" w:date="2023-07-04T15:56:00Z">
                  <w:rPr>
                    <w:bCs/>
                  </w:rPr>
                </w:rPrChange>
              </w:rPr>
            </w:pPr>
            <w:r>
              <w:rPr>
                <w:rFonts w:hint="eastAsia" w:ascii="宋体" w:hAnsi="宋体" w:eastAsia="宋体" w:cs="宋体"/>
                <w:bCs/>
                <w:sz w:val="24"/>
                <w:szCs w:val="24"/>
                <w:rPrChange w:id="1749" w:author="冰琪凌咖啡" w:date="2023-07-04T15:56:00Z">
                  <w:rPr>
                    <w:rFonts w:hint="eastAsia"/>
                    <w:bCs/>
                  </w:rPr>
                </w:rPrChange>
              </w:rPr>
              <w:t>个</w:t>
            </w:r>
          </w:p>
        </w:tc>
        <w:tc>
          <w:tcPr>
            <w:tcW w:w="1691" w:type="dxa"/>
            <w:tcPrChange w:id="1750" w:author="冰琪凌咖啡" w:date="2023-07-04T15:58:00Z">
              <w:tcPr>
                <w:tcW w:w="2318" w:type="dxa"/>
              </w:tcPr>
            </w:tcPrChange>
          </w:tcPr>
          <w:p>
            <w:pPr>
              <w:rPr>
                <w:rFonts w:ascii="宋体" w:hAnsi="宋体" w:eastAsia="宋体" w:cs="宋体"/>
                <w:bCs/>
                <w:sz w:val="24"/>
                <w:szCs w:val="24"/>
                <w:rPrChange w:id="1751"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752"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753" w:author="冰琪凌咖啡" w:date="2023-07-04T15:58:00Z">
              <w:tcPr>
                <w:tcW w:w="534" w:type="dxa"/>
              </w:tcPr>
            </w:tcPrChange>
          </w:tcPr>
          <w:p>
            <w:pPr>
              <w:rPr>
                <w:rFonts w:ascii="宋体" w:hAnsi="宋体" w:eastAsia="宋体" w:cs="宋体"/>
                <w:bCs/>
                <w:sz w:val="24"/>
                <w:szCs w:val="24"/>
                <w:rPrChange w:id="1754" w:author="冰琪凌咖啡" w:date="2023-07-04T15:56:00Z">
                  <w:rPr>
                    <w:bCs/>
                  </w:rPr>
                </w:rPrChange>
              </w:rPr>
            </w:pPr>
            <w:r>
              <w:rPr>
                <w:rFonts w:ascii="宋体" w:hAnsi="宋体" w:eastAsia="宋体" w:cs="宋体"/>
                <w:bCs/>
                <w:sz w:val="24"/>
                <w:szCs w:val="24"/>
                <w:rPrChange w:id="1755" w:author="冰琪凌咖啡" w:date="2023-07-04T15:56:00Z">
                  <w:rPr>
                    <w:bCs/>
                  </w:rPr>
                </w:rPrChange>
              </w:rPr>
              <w:t>65</w:t>
            </w:r>
          </w:p>
        </w:tc>
        <w:tc>
          <w:tcPr>
            <w:tcW w:w="1900" w:type="dxa"/>
            <w:tcPrChange w:id="1756" w:author="冰琪凌咖啡" w:date="2023-07-04T15:58:00Z">
              <w:tcPr>
                <w:tcW w:w="1134" w:type="dxa"/>
              </w:tcPr>
            </w:tcPrChange>
          </w:tcPr>
          <w:p>
            <w:pPr>
              <w:rPr>
                <w:rFonts w:ascii="宋体" w:hAnsi="宋体" w:eastAsia="宋体" w:cs="宋体"/>
                <w:bCs/>
                <w:sz w:val="24"/>
                <w:szCs w:val="24"/>
                <w:rPrChange w:id="1757" w:author="冰琪凌咖啡" w:date="2023-07-04T15:56:00Z">
                  <w:rPr>
                    <w:bCs/>
                  </w:rPr>
                </w:rPrChange>
              </w:rPr>
            </w:pPr>
            <w:r>
              <w:rPr>
                <w:rFonts w:hint="eastAsia" w:ascii="宋体" w:hAnsi="宋体" w:eastAsia="宋体" w:cs="宋体"/>
                <w:bCs/>
                <w:sz w:val="24"/>
                <w:szCs w:val="24"/>
                <w:rPrChange w:id="1758" w:author="冰琪凌咖啡" w:date="2023-07-04T15:56:00Z">
                  <w:rPr>
                    <w:rFonts w:hint="eastAsia"/>
                    <w:bCs/>
                  </w:rPr>
                </w:rPrChange>
              </w:rPr>
              <w:t>筒灯</w:t>
            </w:r>
          </w:p>
        </w:tc>
        <w:tc>
          <w:tcPr>
            <w:tcW w:w="1512" w:type="dxa"/>
            <w:tcPrChange w:id="1759" w:author="冰琪凌咖啡" w:date="2023-07-04T15:58:00Z">
              <w:tcPr>
                <w:tcW w:w="708" w:type="dxa"/>
              </w:tcPr>
            </w:tcPrChange>
          </w:tcPr>
          <w:p>
            <w:pPr>
              <w:rPr>
                <w:rFonts w:ascii="宋体" w:hAnsi="宋体" w:eastAsia="宋体" w:cs="宋体"/>
                <w:bCs/>
                <w:sz w:val="24"/>
                <w:szCs w:val="24"/>
                <w:rPrChange w:id="1760" w:author="冰琪凌咖啡" w:date="2023-07-04T15:56:00Z">
                  <w:rPr>
                    <w:bCs/>
                  </w:rPr>
                </w:rPrChange>
              </w:rPr>
            </w:pPr>
          </w:p>
        </w:tc>
        <w:tc>
          <w:tcPr>
            <w:tcW w:w="1688" w:type="dxa"/>
            <w:tcPrChange w:id="1761" w:author="冰琪凌咖啡" w:date="2023-07-04T15:58:00Z">
              <w:tcPr>
                <w:tcW w:w="1843" w:type="dxa"/>
              </w:tcPr>
            </w:tcPrChange>
          </w:tcPr>
          <w:p>
            <w:pPr>
              <w:rPr>
                <w:rFonts w:ascii="宋体" w:hAnsi="宋体" w:eastAsia="宋体" w:cs="宋体"/>
                <w:bCs/>
                <w:sz w:val="24"/>
                <w:szCs w:val="24"/>
                <w:rPrChange w:id="1762" w:author="冰琪凌咖啡" w:date="2023-07-04T15:56:00Z">
                  <w:rPr>
                    <w:bCs/>
                  </w:rPr>
                </w:rPrChange>
              </w:rPr>
            </w:pPr>
          </w:p>
        </w:tc>
        <w:tc>
          <w:tcPr>
            <w:tcW w:w="987" w:type="dxa"/>
            <w:tcPrChange w:id="1763" w:author="冰琪凌咖啡" w:date="2023-07-04T15:58:00Z">
              <w:tcPr>
                <w:tcW w:w="1985" w:type="dxa"/>
              </w:tcPr>
            </w:tcPrChange>
          </w:tcPr>
          <w:p>
            <w:pPr>
              <w:rPr>
                <w:rFonts w:ascii="宋体" w:hAnsi="宋体" w:eastAsia="宋体" w:cs="宋体"/>
                <w:bCs/>
                <w:sz w:val="24"/>
                <w:szCs w:val="24"/>
                <w:rPrChange w:id="1764" w:author="冰琪凌咖啡" w:date="2023-07-04T15:56:00Z">
                  <w:rPr>
                    <w:bCs/>
                  </w:rPr>
                </w:rPrChange>
              </w:rPr>
            </w:pPr>
            <w:r>
              <w:rPr>
                <w:rFonts w:hint="eastAsia" w:ascii="宋体" w:hAnsi="宋体" w:eastAsia="宋体" w:cs="宋体"/>
                <w:bCs/>
                <w:sz w:val="24"/>
                <w:szCs w:val="24"/>
                <w:rPrChange w:id="1765" w:author="冰琪凌咖啡" w:date="2023-07-04T15:56:00Z">
                  <w:rPr>
                    <w:rFonts w:hint="eastAsia"/>
                    <w:bCs/>
                  </w:rPr>
                </w:rPrChange>
              </w:rPr>
              <w:t>个</w:t>
            </w:r>
          </w:p>
        </w:tc>
        <w:tc>
          <w:tcPr>
            <w:tcW w:w="1691" w:type="dxa"/>
            <w:tcPrChange w:id="1766" w:author="冰琪凌咖啡" w:date="2023-07-04T15:58:00Z">
              <w:tcPr>
                <w:tcW w:w="2318" w:type="dxa"/>
              </w:tcPr>
            </w:tcPrChange>
          </w:tcPr>
          <w:p>
            <w:pPr>
              <w:rPr>
                <w:rFonts w:ascii="宋体" w:hAnsi="宋体" w:eastAsia="宋体" w:cs="宋体"/>
                <w:bCs/>
                <w:sz w:val="24"/>
                <w:szCs w:val="24"/>
                <w:rPrChange w:id="1767"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768"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769" w:author="冰琪凌咖啡" w:date="2023-07-04T15:58:00Z">
              <w:tcPr>
                <w:tcW w:w="534" w:type="dxa"/>
              </w:tcPr>
            </w:tcPrChange>
          </w:tcPr>
          <w:p>
            <w:pPr>
              <w:rPr>
                <w:rFonts w:ascii="宋体" w:hAnsi="宋体" w:eastAsia="宋体" w:cs="宋体"/>
                <w:bCs/>
                <w:sz w:val="24"/>
                <w:szCs w:val="24"/>
                <w:rPrChange w:id="1770" w:author="冰琪凌咖啡" w:date="2023-07-04T15:56:00Z">
                  <w:rPr>
                    <w:bCs/>
                  </w:rPr>
                </w:rPrChange>
              </w:rPr>
            </w:pPr>
            <w:ins w:id="1771" w:author="冰琪凌咖啡" w:date="2023-07-04T15:57:00Z">
              <w:r>
                <w:rPr>
                  <w:rFonts w:hint="eastAsia" w:ascii="宋体" w:hAnsi="宋体" w:eastAsia="宋体" w:cs="宋体"/>
                  <w:bCs/>
                  <w:sz w:val="24"/>
                  <w:szCs w:val="24"/>
                </w:rPr>
                <w:t>合计</w:t>
              </w:r>
            </w:ins>
          </w:p>
        </w:tc>
        <w:tc>
          <w:tcPr>
            <w:tcW w:w="1900" w:type="dxa"/>
            <w:tcPrChange w:id="1772" w:author="冰琪凌咖啡" w:date="2023-07-04T15:58:00Z">
              <w:tcPr>
                <w:tcW w:w="1134" w:type="dxa"/>
              </w:tcPr>
            </w:tcPrChange>
          </w:tcPr>
          <w:p>
            <w:pPr>
              <w:rPr>
                <w:rFonts w:ascii="宋体" w:hAnsi="宋体" w:eastAsia="宋体" w:cs="宋体"/>
                <w:bCs/>
                <w:sz w:val="24"/>
                <w:szCs w:val="24"/>
                <w:rPrChange w:id="1773" w:author="冰琪凌咖啡" w:date="2023-07-04T15:56:00Z">
                  <w:rPr>
                    <w:bCs/>
                  </w:rPr>
                </w:rPrChange>
              </w:rPr>
            </w:pPr>
          </w:p>
        </w:tc>
        <w:tc>
          <w:tcPr>
            <w:tcW w:w="1512" w:type="dxa"/>
            <w:tcPrChange w:id="1774" w:author="冰琪凌咖啡" w:date="2023-07-04T15:58:00Z">
              <w:tcPr>
                <w:tcW w:w="708" w:type="dxa"/>
              </w:tcPr>
            </w:tcPrChange>
          </w:tcPr>
          <w:p>
            <w:pPr>
              <w:rPr>
                <w:rFonts w:ascii="宋体" w:hAnsi="宋体" w:eastAsia="宋体" w:cs="宋体"/>
                <w:bCs/>
                <w:sz w:val="24"/>
                <w:szCs w:val="24"/>
                <w:rPrChange w:id="1775" w:author="冰琪凌咖啡" w:date="2023-07-04T15:56:00Z">
                  <w:rPr>
                    <w:bCs/>
                  </w:rPr>
                </w:rPrChange>
              </w:rPr>
            </w:pPr>
          </w:p>
        </w:tc>
        <w:tc>
          <w:tcPr>
            <w:tcW w:w="1688" w:type="dxa"/>
            <w:tcPrChange w:id="1776" w:author="冰琪凌咖啡" w:date="2023-07-04T15:58:00Z">
              <w:tcPr>
                <w:tcW w:w="1843" w:type="dxa"/>
              </w:tcPr>
            </w:tcPrChange>
          </w:tcPr>
          <w:p>
            <w:pPr>
              <w:rPr>
                <w:rFonts w:ascii="宋体" w:hAnsi="宋体" w:eastAsia="宋体" w:cs="宋体"/>
                <w:bCs/>
                <w:sz w:val="24"/>
                <w:szCs w:val="24"/>
                <w:rPrChange w:id="1777" w:author="冰琪凌咖啡" w:date="2023-07-04T15:56:00Z">
                  <w:rPr>
                    <w:bCs/>
                  </w:rPr>
                </w:rPrChange>
              </w:rPr>
            </w:pPr>
          </w:p>
        </w:tc>
        <w:tc>
          <w:tcPr>
            <w:tcW w:w="987" w:type="dxa"/>
            <w:tcPrChange w:id="1778" w:author="冰琪凌咖啡" w:date="2023-07-04T15:58:00Z">
              <w:tcPr>
                <w:tcW w:w="1985" w:type="dxa"/>
              </w:tcPr>
            </w:tcPrChange>
          </w:tcPr>
          <w:p>
            <w:pPr>
              <w:rPr>
                <w:rFonts w:ascii="宋体" w:hAnsi="宋体" w:eastAsia="宋体" w:cs="宋体"/>
                <w:bCs/>
                <w:sz w:val="24"/>
                <w:szCs w:val="24"/>
                <w:rPrChange w:id="1779" w:author="冰琪凌咖啡" w:date="2023-07-04T15:56:00Z">
                  <w:rPr>
                    <w:bCs/>
                  </w:rPr>
                </w:rPrChange>
              </w:rPr>
            </w:pPr>
          </w:p>
        </w:tc>
        <w:tc>
          <w:tcPr>
            <w:tcW w:w="1691" w:type="dxa"/>
            <w:tcPrChange w:id="1780" w:author="冰琪凌咖啡" w:date="2023-07-04T15:58:00Z">
              <w:tcPr>
                <w:tcW w:w="2318" w:type="dxa"/>
              </w:tcPr>
            </w:tcPrChange>
          </w:tcPr>
          <w:p>
            <w:pPr>
              <w:rPr>
                <w:rFonts w:ascii="宋体" w:hAnsi="宋体" w:eastAsia="宋体" w:cs="宋体"/>
                <w:bCs/>
                <w:sz w:val="24"/>
                <w:szCs w:val="24"/>
                <w:rPrChange w:id="1781"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782"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783" w:author="冰琪凌咖啡" w:date="2023-07-04T15:58:00Z">
              <w:tcPr>
                <w:tcW w:w="534" w:type="dxa"/>
              </w:tcPr>
            </w:tcPrChange>
          </w:tcPr>
          <w:p>
            <w:pPr>
              <w:rPr>
                <w:rFonts w:ascii="宋体" w:hAnsi="宋体" w:eastAsia="宋体" w:cs="宋体"/>
                <w:bCs/>
                <w:sz w:val="24"/>
                <w:szCs w:val="24"/>
                <w:rPrChange w:id="1784" w:author="冰琪凌咖啡" w:date="2023-07-04T15:56:00Z">
                  <w:rPr>
                    <w:bCs/>
                  </w:rPr>
                </w:rPrChange>
              </w:rPr>
            </w:pPr>
          </w:p>
        </w:tc>
        <w:tc>
          <w:tcPr>
            <w:tcW w:w="1900" w:type="dxa"/>
            <w:tcPrChange w:id="1785" w:author="冰琪凌咖啡" w:date="2023-07-04T15:58:00Z">
              <w:tcPr>
                <w:tcW w:w="1134" w:type="dxa"/>
              </w:tcPr>
            </w:tcPrChange>
          </w:tcPr>
          <w:p>
            <w:pPr>
              <w:rPr>
                <w:rFonts w:ascii="宋体" w:hAnsi="宋体" w:eastAsia="宋体" w:cs="宋体"/>
                <w:bCs/>
                <w:sz w:val="24"/>
                <w:szCs w:val="24"/>
                <w:rPrChange w:id="1786" w:author="冰琪凌咖啡" w:date="2023-07-04T15:56:00Z">
                  <w:rPr>
                    <w:bCs/>
                  </w:rPr>
                </w:rPrChange>
              </w:rPr>
            </w:pPr>
          </w:p>
        </w:tc>
        <w:tc>
          <w:tcPr>
            <w:tcW w:w="1512" w:type="dxa"/>
            <w:tcPrChange w:id="1787" w:author="冰琪凌咖啡" w:date="2023-07-04T15:58:00Z">
              <w:tcPr>
                <w:tcW w:w="708" w:type="dxa"/>
              </w:tcPr>
            </w:tcPrChange>
          </w:tcPr>
          <w:p>
            <w:pPr>
              <w:rPr>
                <w:rFonts w:ascii="宋体" w:hAnsi="宋体" w:eastAsia="宋体" w:cs="宋体"/>
                <w:bCs/>
                <w:sz w:val="24"/>
                <w:szCs w:val="24"/>
                <w:rPrChange w:id="1788" w:author="冰琪凌咖啡" w:date="2023-07-04T15:56:00Z">
                  <w:rPr>
                    <w:bCs/>
                  </w:rPr>
                </w:rPrChange>
              </w:rPr>
            </w:pPr>
          </w:p>
        </w:tc>
        <w:tc>
          <w:tcPr>
            <w:tcW w:w="1688" w:type="dxa"/>
            <w:tcPrChange w:id="1789" w:author="冰琪凌咖啡" w:date="2023-07-04T15:58:00Z">
              <w:tcPr>
                <w:tcW w:w="1843" w:type="dxa"/>
              </w:tcPr>
            </w:tcPrChange>
          </w:tcPr>
          <w:p>
            <w:pPr>
              <w:rPr>
                <w:rFonts w:ascii="宋体" w:hAnsi="宋体" w:eastAsia="宋体" w:cs="宋体"/>
                <w:bCs/>
                <w:sz w:val="24"/>
                <w:szCs w:val="24"/>
                <w:rPrChange w:id="1790" w:author="冰琪凌咖啡" w:date="2023-07-04T15:56:00Z">
                  <w:rPr>
                    <w:bCs/>
                  </w:rPr>
                </w:rPrChange>
              </w:rPr>
            </w:pPr>
          </w:p>
        </w:tc>
        <w:tc>
          <w:tcPr>
            <w:tcW w:w="987" w:type="dxa"/>
            <w:tcPrChange w:id="1791" w:author="冰琪凌咖啡" w:date="2023-07-04T15:58:00Z">
              <w:tcPr>
                <w:tcW w:w="1985" w:type="dxa"/>
              </w:tcPr>
            </w:tcPrChange>
          </w:tcPr>
          <w:p>
            <w:pPr>
              <w:rPr>
                <w:rFonts w:ascii="宋体" w:hAnsi="宋体" w:eastAsia="宋体" w:cs="宋体"/>
                <w:bCs/>
                <w:sz w:val="24"/>
                <w:szCs w:val="24"/>
                <w:rPrChange w:id="1792" w:author="冰琪凌咖啡" w:date="2023-07-04T15:56:00Z">
                  <w:rPr>
                    <w:bCs/>
                  </w:rPr>
                </w:rPrChange>
              </w:rPr>
            </w:pPr>
          </w:p>
        </w:tc>
        <w:tc>
          <w:tcPr>
            <w:tcW w:w="1691" w:type="dxa"/>
            <w:tcPrChange w:id="1793" w:author="冰琪凌咖啡" w:date="2023-07-04T15:58:00Z">
              <w:tcPr>
                <w:tcW w:w="2318" w:type="dxa"/>
              </w:tcPr>
            </w:tcPrChange>
          </w:tcPr>
          <w:p>
            <w:pPr>
              <w:rPr>
                <w:rFonts w:ascii="宋体" w:hAnsi="宋体" w:eastAsia="宋体" w:cs="宋体"/>
                <w:bCs/>
                <w:sz w:val="24"/>
                <w:szCs w:val="24"/>
                <w:rPrChange w:id="1794"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795"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796" w:author="冰琪凌咖啡" w:date="2023-07-04T15:58:00Z">
              <w:tcPr>
                <w:tcW w:w="534" w:type="dxa"/>
              </w:tcPr>
            </w:tcPrChange>
          </w:tcPr>
          <w:p>
            <w:pPr>
              <w:rPr>
                <w:rFonts w:ascii="宋体" w:hAnsi="宋体" w:eastAsia="宋体" w:cs="宋体"/>
                <w:bCs/>
                <w:sz w:val="24"/>
                <w:szCs w:val="24"/>
                <w:rPrChange w:id="1797" w:author="冰琪凌咖啡" w:date="2023-07-04T15:56:00Z">
                  <w:rPr>
                    <w:bCs/>
                  </w:rPr>
                </w:rPrChange>
              </w:rPr>
            </w:pPr>
          </w:p>
        </w:tc>
        <w:tc>
          <w:tcPr>
            <w:tcW w:w="1900" w:type="dxa"/>
            <w:tcPrChange w:id="1798" w:author="冰琪凌咖啡" w:date="2023-07-04T15:58:00Z">
              <w:tcPr>
                <w:tcW w:w="1134" w:type="dxa"/>
              </w:tcPr>
            </w:tcPrChange>
          </w:tcPr>
          <w:p>
            <w:pPr>
              <w:rPr>
                <w:rFonts w:ascii="宋体" w:hAnsi="宋体" w:eastAsia="宋体" w:cs="宋体"/>
                <w:bCs/>
                <w:sz w:val="24"/>
                <w:szCs w:val="24"/>
                <w:rPrChange w:id="1799" w:author="冰琪凌咖啡" w:date="2023-07-04T15:56:00Z">
                  <w:rPr>
                    <w:bCs/>
                  </w:rPr>
                </w:rPrChange>
              </w:rPr>
            </w:pPr>
          </w:p>
        </w:tc>
        <w:tc>
          <w:tcPr>
            <w:tcW w:w="1512" w:type="dxa"/>
            <w:tcPrChange w:id="1800" w:author="冰琪凌咖啡" w:date="2023-07-04T15:58:00Z">
              <w:tcPr>
                <w:tcW w:w="708" w:type="dxa"/>
              </w:tcPr>
            </w:tcPrChange>
          </w:tcPr>
          <w:p>
            <w:pPr>
              <w:rPr>
                <w:rFonts w:ascii="宋体" w:hAnsi="宋体" w:eastAsia="宋体" w:cs="宋体"/>
                <w:bCs/>
                <w:sz w:val="24"/>
                <w:szCs w:val="24"/>
                <w:rPrChange w:id="1801" w:author="冰琪凌咖啡" w:date="2023-07-04T15:56:00Z">
                  <w:rPr>
                    <w:bCs/>
                  </w:rPr>
                </w:rPrChange>
              </w:rPr>
            </w:pPr>
          </w:p>
        </w:tc>
        <w:tc>
          <w:tcPr>
            <w:tcW w:w="1688" w:type="dxa"/>
            <w:tcPrChange w:id="1802" w:author="冰琪凌咖啡" w:date="2023-07-04T15:58:00Z">
              <w:tcPr>
                <w:tcW w:w="1843" w:type="dxa"/>
              </w:tcPr>
            </w:tcPrChange>
          </w:tcPr>
          <w:p>
            <w:pPr>
              <w:rPr>
                <w:rFonts w:ascii="宋体" w:hAnsi="宋体" w:eastAsia="宋体" w:cs="宋体"/>
                <w:bCs/>
                <w:sz w:val="24"/>
                <w:szCs w:val="24"/>
                <w:rPrChange w:id="1803" w:author="冰琪凌咖啡" w:date="2023-07-04T15:56:00Z">
                  <w:rPr>
                    <w:bCs/>
                  </w:rPr>
                </w:rPrChange>
              </w:rPr>
            </w:pPr>
          </w:p>
        </w:tc>
        <w:tc>
          <w:tcPr>
            <w:tcW w:w="987" w:type="dxa"/>
            <w:tcPrChange w:id="1804" w:author="冰琪凌咖啡" w:date="2023-07-04T15:58:00Z">
              <w:tcPr>
                <w:tcW w:w="1985" w:type="dxa"/>
              </w:tcPr>
            </w:tcPrChange>
          </w:tcPr>
          <w:p>
            <w:pPr>
              <w:rPr>
                <w:rFonts w:ascii="宋体" w:hAnsi="宋体" w:eastAsia="宋体" w:cs="宋体"/>
                <w:bCs/>
                <w:sz w:val="24"/>
                <w:szCs w:val="24"/>
                <w:rPrChange w:id="1805" w:author="冰琪凌咖啡" w:date="2023-07-04T15:56:00Z">
                  <w:rPr>
                    <w:bCs/>
                  </w:rPr>
                </w:rPrChange>
              </w:rPr>
            </w:pPr>
          </w:p>
        </w:tc>
        <w:tc>
          <w:tcPr>
            <w:tcW w:w="1691" w:type="dxa"/>
            <w:tcPrChange w:id="1806" w:author="冰琪凌咖啡" w:date="2023-07-04T15:58:00Z">
              <w:tcPr>
                <w:tcW w:w="2318" w:type="dxa"/>
              </w:tcPr>
            </w:tcPrChange>
          </w:tcPr>
          <w:p>
            <w:pPr>
              <w:rPr>
                <w:rFonts w:ascii="宋体" w:hAnsi="宋体" w:eastAsia="宋体" w:cs="宋体"/>
                <w:bCs/>
                <w:sz w:val="24"/>
                <w:szCs w:val="24"/>
                <w:rPrChange w:id="1807"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808"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809" w:author="冰琪凌咖啡" w:date="2023-07-04T15:58:00Z">
              <w:tcPr>
                <w:tcW w:w="534" w:type="dxa"/>
              </w:tcPr>
            </w:tcPrChange>
          </w:tcPr>
          <w:p>
            <w:pPr>
              <w:rPr>
                <w:rFonts w:ascii="宋体" w:hAnsi="宋体" w:eastAsia="宋体" w:cs="宋体"/>
                <w:bCs/>
                <w:sz w:val="24"/>
                <w:szCs w:val="24"/>
                <w:rPrChange w:id="1810" w:author="冰琪凌咖啡" w:date="2023-07-04T15:56:00Z">
                  <w:rPr>
                    <w:bCs/>
                  </w:rPr>
                </w:rPrChange>
              </w:rPr>
            </w:pPr>
          </w:p>
        </w:tc>
        <w:tc>
          <w:tcPr>
            <w:tcW w:w="1900" w:type="dxa"/>
            <w:tcPrChange w:id="1811" w:author="冰琪凌咖啡" w:date="2023-07-04T15:58:00Z">
              <w:tcPr>
                <w:tcW w:w="1134" w:type="dxa"/>
              </w:tcPr>
            </w:tcPrChange>
          </w:tcPr>
          <w:p>
            <w:pPr>
              <w:rPr>
                <w:rFonts w:ascii="宋体" w:hAnsi="宋体" w:eastAsia="宋体" w:cs="宋体"/>
                <w:bCs/>
                <w:sz w:val="24"/>
                <w:szCs w:val="24"/>
                <w:rPrChange w:id="1812" w:author="冰琪凌咖啡" w:date="2023-07-04T15:56:00Z">
                  <w:rPr>
                    <w:bCs/>
                  </w:rPr>
                </w:rPrChange>
              </w:rPr>
            </w:pPr>
          </w:p>
        </w:tc>
        <w:tc>
          <w:tcPr>
            <w:tcW w:w="1512" w:type="dxa"/>
            <w:tcPrChange w:id="1813" w:author="冰琪凌咖啡" w:date="2023-07-04T15:58:00Z">
              <w:tcPr>
                <w:tcW w:w="708" w:type="dxa"/>
              </w:tcPr>
            </w:tcPrChange>
          </w:tcPr>
          <w:p>
            <w:pPr>
              <w:rPr>
                <w:rFonts w:ascii="宋体" w:hAnsi="宋体" w:eastAsia="宋体" w:cs="宋体"/>
                <w:bCs/>
                <w:sz w:val="24"/>
                <w:szCs w:val="24"/>
                <w:rPrChange w:id="1814" w:author="冰琪凌咖啡" w:date="2023-07-04T15:56:00Z">
                  <w:rPr>
                    <w:bCs/>
                  </w:rPr>
                </w:rPrChange>
              </w:rPr>
            </w:pPr>
          </w:p>
        </w:tc>
        <w:tc>
          <w:tcPr>
            <w:tcW w:w="1688" w:type="dxa"/>
            <w:tcPrChange w:id="1815" w:author="冰琪凌咖啡" w:date="2023-07-04T15:58:00Z">
              <w:tcPr>
                <w:tcW w:w="1843" w:type="dxa"/>
              </w:tcPr>
            </w:tcPrChange>
          </w:tcPr>
          <w:p>
            <w:pPr>
              <w:rPr>
                <w:rFonts w:ascii="宋体" w:hAnsi="宋体" w:eastAsia="宋体" w:cs="宋体"/>
                <w:bCs/>
                <w:sz w:val="24"/>
                <w:szCs w:val="24"/>
                <w:rPrChange w:id="1816" w:author="冰琪凌咖啡" w:date="2023-07-04T15:56:00Z">
                  <w:rPr>
                    <w:bCs/>
                  </w:rPr>
                </w:rPrChange>
              </w:rPr>
            </w:pPr>
          </w:p>
        </w:tc>
        <w:tc>
          <w:tcPr>
            <w:tcW w:w="987" w:type="dxa"/>
            <w:tcPrChange w:id="1817" w:author="冰琪凌咖啡" w:date="2023-07-04T15:58:00Z">
              <w:tcPr>
                <w:tcW w:w="1985" w:type="dxa"/>
              </w:tcPr>
            </w:tcPrChange>
          </w:tcPr>
          <w:p>
            <w:pPr>
              <w:rPr>
                <w:rFonts w:ascii="宋体" w:hAnsi="宋体" w:eastAsia="宋体" w:cs="宋体"/>
                <w:bCs/>
                <w:sz w:val="24"/>
                <w:szCs w:val="24"/>
                <w:rPrChange w:id="1818" w:author="冰琪凌咖啡" w:date="2023-07-04T15:56:00Z">
                  <w:rPr>
                    <w:bCs/>
                  </w:rPr>
                </w:rPrChange>
              </w:rPr>
            </w:pPr>
          </w:p>
        </w:tc>
        <w:tc>
          <w:tcPr>
            <w:tcW w:w="1691" w:type="dxa"/>
            <w:tcPrChange w:id="1819" w:author="冰琪凌咖啡" w:date="2023-07-04T15:58:00Z">
              <w:tcPr>
                <w:tcW w:w="2318" w:type="dxa"/>
              </w:tcPr>
            </w:tcPrChange>
          </w:tcPr>
          <w:p>
            <w:pPr>
              <w:rPr>
                <w:rFonts w:ascii="宋体" w:hAnsi="宋体" w:eastAsia="宋体" w:cs="宋体"/>
                <w:bCs/>
                <w:sz w:val="24"/>
                <w:szCs w:val="24"/>
                <w:rPrChange w:id="1820" w:author="冰琪凌咖啡" w:date="2023-07-04T15:56:00Z">
                  <w:rPr>
                    <w:bCs/>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821" w:author="冰琪凌咖啡" w:date="2023-07-04T15:58:0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c>
          <w:tcPr>
            <w:tcW w:w="744" w:type="dxa"/>
            <w:tcPrChange w:id="1822" w:author="冰琪凌咖啡" w:date="2023-07-04T15:58:00Z">
              <w:tcPr>
                <w:tcW w:w="534" w:type="dxa"/>
              </w:tcPr>
            </w:tcPrChange>
          </w:tcPr>
          <w:p>
            <w:pPr>
              <w:rPr>
                <w:rFonts w:ascii="宋体" w:hAnsi="宋体" w:eastAsia="宋体" w:cs="宋体"/>
                <w:bCs/>
                <w:sz w:val="24"/>
                <w:szCs w:val="24"/>
                <w:rPrChange w:id="1823" w:author="冰琪凌咖啡" w:date="2023-07-04T15:56:00Z">
                  <w:rPr>
                    <w:bCs/>
                  </w:rPr>
                </w:rPrChange>
              </w:rPr>
            </w:pPr>
          </w:p>
        </w:tc>
        <w:tc>
          <w:tcPr>
            <w:tcW w:w="1900" w:type="dxa"/>
            <w:tcPrChange w:id="1824" w:author="冰琪凌咖啡" w:date="2023-07-04T15:58:00Z">
              <w:tcPr>
                <w:tcW w:w="1134" w:type="dxa"/>
              </w:tcPr>
            </w:tcPrChange>
          </w:tcPr>
          <w:p>
            <w:pPr>
              <w:rPr>
                <w:rFonts w:ascii="宋体" w:hAnsi="宋体" w:eastAsia="宋体" w:cs="宋体"/>
                <w:bCs/>
                <w:sz w:val="24"/>
                <w:szCs w:val="24"/>
                <w:rPrChange w:id="1825" w:author="冰琪凌咖啡" w:date="2023-07-04T15:56:00Z">
                  <w:rPr>
                    <w:bCs/>
                  </w:rPr>
                </w:rPrChange>
              </w:rPr>
            </w:pPr>
          </w:p>
        </w:tc>
        <w:tc>
          <w:tcPr>
            <w:tcW w:w="1512" w:type="dxa"/>
            <w:tcPrChange w:id="1826" w:author="冰琪凌咖啡" w:date="2023-07-04T15:58:00Z">
              <w:tcPr>
                <w:tcW w:w="708" w:type="dxa"/>
              </w:tcPr>
            </w:tcPrChange>
          </w:tcPr>
          <w:p>
            <w:pPr>
              <w:rPr>
                <w:rFonts w:ascii="宋体" w:hAnsi="宋体" w:eastAsia="宋体" w:cs="宋体"/>
                <w:bCs/>
                <w:sz w:val="24"/>
                <w:szCs w:val="24"/>
                <w:rPrChange w:id="1827" w:author="冰琪凌咖啡" w:date="2023-07-04T15:56:00Z">
                  <w:rPr>
                    <w:bCs/>
                  </w:rPr>
                </w:rPrChange>
              </w:rPr>
            </w:pPr>
          </w:p>
        </w:tc>
        <w:tc>
          <w:tcPr>
            <w:tcW w:w="1688" w:type="dxa"/>
            <w:tcPrChange w:id="1828" w:author="冰琪凌咖啡" w:date="2023-07-04T15:58:00Z">
              <w:tcPr>
                <w:tcW w:w="1843" w:type="dxa"/>
              </w:tcPr>
            </w:tcPrChange>
          </w:tcPr>
          <w:p>
            <w:pPr>
              <w:rPr>
                <w:rFonts w:ascii="宋体" w:hAnsi="宋体" w:eastAsia="宋体" w:cs="宋体"/>
                <w:bCs/>
                <w:sz w:val="24"/>
                <w:szCs w:val="24"/>
                <w:rPrChange w:id="1829" w:author="冰琪凌咖啡" w:date="2023-07-04T15:56:00Z">
                  <w:rPr>
                    <w:bCs/>
                  </w:rPr>
                </w:rPrChange>
              </w:rPr>
            </w:pPr>
          </w:p>
        </w:tc>
        <w:tc>
          <w:tcPr>
            <w:tcW w:w="987" w:type="dxa"/>
            <w:tcPrChange w:id="1830" w:author="冰琪凌咖啡" w:date="2023-07-04T15:58:00Z">
              <w:tcPr>
                <w:tcW w:w="1985" w:type="dxa"/>
              </w:tcPr>
            </w:tcPrChange>
          </w:tcPr>
          <w:p>
            <w:pPr>
              <w:rPr>
                <w:rFonts w:ascii="宋体" w:hAnsi="宋体" w:eastAsia="宋体" w:cs="宋体"/>
                <w:bCs/>
                <w:sz w:val="24"/>
                <w:szCs w:val="24"/>
                <w:rPrChange w:id="1831" w:author="冰琪凌咖啡" w:date="2023-07-04T15:56:00Z">
                  <w:rPr>
                    <w:bCs/>
                  </w:rPr>
                </w:rPrChange>
              </w:rPr>
            </w:pPr>
          </w:p>
        </w:tc>
        <w:tc>
          <w:tcPr>
            <w:tcW w:w="1691" w:type="dxa"/>
            <w:tcPrChange w:id="1832" w:author="冰琪凌咖啡" w:date="2023-07-04T15:58:00Z">
              <w:tcPr>
                <w:tcW w:w="2318" w:type="dxa"/>
              </w:tcPr>
            </w:tcPrChange>
          </w:tcPr>
          <w:p>
            <w:pPr>
              <w:rPr>
                <w:rFonts w:ascii="宋体" w:hAnsi="宋体" w:eastAsia="宋体" w:cs="宋体"/>
                <w:bCs/>
                <w:sz w:val="24"/>
                <w:szCs w:val="24"/>
                <w:rPrChange w:id="1833" w:author="冰琪凌咖啡" w:date="2023-07-04T15:56:00Z">
                  <w:rPr>
                    <w:bCs/>
                  </w:rPr>
                </w:rPrChange>
              </w:rPr>
            </w:pPr>
          </w:p>
        </w:tc>
      </w:tr>
    </w:tbl>
    <w:p>
      <w:pPr>
        <w:rPr>
          <w:bCs/>
        </w:rPr>
      </w:pPr>
    </w:p>
    <w:p>
      <w:pPr>
        <w:rPr>
          <w:bCs/>
        </w:rPr>
      </w:pPr>
    </w:p>
    <w:p>
      <w:pPr>
        <w:rPr>
          <w:bCs/>
        </w:rPr>
      </w:pPr>
    </w:p>
    <w:p>
      <w:pPr>
        <w:rPr>
          <w:bCs/>
        </w:rPr>
      </w:pPr>
    </w:p>
    <w:p>
      <w:pPr>
        <w:rPr>
          <w:bCs/>
        </w:rPr>
      </w:pPr>
    </w:p>
    <w:p>
      <w:pPr>
        <w:rPr>
          <w:bCs/>
        </w:rPr>
      </w:pPr>
    </w:p>
    <w:p>
      <w:pPr>
        <w:rPr>
          <w:bCs/>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冰琪凌咖啡">
    <w15:presenceInfo w15:providerId="WPS Office" w15:userId="3296293442"/>
  </w15:person>
  <w15:person w15:author="xbany">
    <w15:presenceInfo w15:providerId="None" w15:userId="xbany"/>
  </w15:person>
  <w15:person w15:author="JIa">
    <w15:presenceInfo w15:providerId="WPS Office" w15:userId="1814080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revisionView w:markup="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kMDg1OWM1MmRlN2E1ZjFiNDFkYzVlZGU2NmMzYTkifQ=="/>
  </w:docVars>
  <w:rsids>
    <w:rsidRoot w:val="0017682C"/>
    <w:rsid w:val="00002672"/>
    <w:rsid w:val="0003220C"/>
    <w:rsid w:val="00064C45"/>
    <w:rsid w:val="00070376"/>
    <w:rsid w:val="00083640"/>
    <w:rsid w:val="0011660C"/>
    <w:rsid w:val="00121E89"/>
    <w:rsid w:val="001335B9"/>
    <w:rsid w:val="0015507A"/>
    <w:rsid w:val="00160022"/>
    <w:rsid w:val="0017682C"/>
    <w:rsid w:val="001E5284"/>
    <w:rsid w:val="0026112C"/>
    <w:rsid w:val="002704C1"/>
    <w:rsid w:val="0027448F"/>
    <w:rsid w:val="00280806"/>
    <w:rsid w:val="00286B4C"/>
    <w:rsid w:val="003363E9"/>
    <w:rsid w:val="003451C9"/>
    <w:rsid w:val="00374A57"/>
    <w:rsid w:val="003B5E95"/>
    <w:rsid w:val="003F75D2"/>
    <w:rsid w:val="00483522"/>
    <w:rsid w:val="004956B3"/>
    <w:rsid w:val="004F472A"/>
    <w:rsid w:val="00506A0E"/>
    <w:rsid w:val="005348E7"/>
    <w:rsid w:val="005D04A9"/>
    <w:rsid w:val="006115E1"/>
    <w:rsid w:val="006234B1"/>
    <w:rsid w:val="006D20E5"/>
    <w:rsid w:val="006F2755"/>
    <w:rsid w:val="00705236"/>
    <w:rsid w:val="00716E9D"/>
    <w:rsid w:val="007418C4"/>
    <w:rsid w:val="007503F6"/>
    <w:rsid w:val="00771741"/>
    <w:rsid w:val="007F21EA"/>
    <w:rsid w:val="007F29AB"/>
    <w:rsid w:val="007F5290"/>
    <w:rsid w:val="00827D5E"/>
    <w:rsid w:val="008B5299"/>
    <w:rsid w:val="008D46F3"/>
    <w:rsid w:val="008F6412"/>
    <w:rsid w:val="00927A29"/>
    <w:rsid w:val="0094610B"/>
    <w:rsid w:val="00954E2C"/>
    <w:rsid w:val="00970EEF"/>
    <w:rsid w:val="009813AB"/>
    <w:rsid w:val="009B2835"/>
    <w:rsid w:val="009B5BC2"/>
    <w:rsid w:val="009E4200"/>
    <w:rsid w:val="009E7F7D"/>
    <w:rsid w:val="00A40EA8"/>
    <w:rsid w:val="00A442C5"/>
    <w:rsid w:val="00AB7A72"/>
    <w:rsid w:val="00AE4AAB"/>
    <w:rsid w:val="00B00380"/>
    <w:rsid w:val="00B24687"/>
    <w:rsid w:val="00B431BB"/>
    <w:rsid w:val="00BA2026"/>
    <w:rsid w:val="00BB30E1"/>
    <w:rsid w:val="00BE713C"/>
    <w:rsid w:val="00BE7896"/>
    <w:rsid w:val="00C068FC"/>
    <w:rsid w:val="00C4788C"/>
    <w:rsid w:val="00D45AAF"/>
    <w:rsid w:val="00D646AF"/>
    <w:rsid w:val="00E07C2D"/>
    <w:rsid w:val="00E200B4"/>
    <w:rsid w:val="00E75616"/>
    <w:rsid w:val="00E8108D"/>
    <w:rsid w:val="00E96513"/>
    <w:rsid w:val="00F02F63"/>
    <w:rsid w:val="00F03769"/>
    <w:rsid w:val="00F17FB1"/>
    <w:rsid w:val="00F2192D"/>
    <w:rsid w:val="00F44136"/>
    <w:rsid w:val="00FF69E9"/>
    <w:rsid w:val="012E2F20"/>
    <w:rsid w:val="014164CD"/>
    <w:rsid w:val="06C62F02"/>
    <w:rsid w:val="089F5235"/>
    <w:rsid w:val="137855BC"/>
    <w:rsid w:val="17D27874"/>
    <w:rsid w:val="1D420635"/>
    <w:rsid w:val="1E1F0B6A"/>
    <w:rsid w:val="20876003"/>
    <w:rsid w:val="26726312"/>
    <w:rsid w:val="290A4A87"/>
    <w:rsid w:val="29176BD8"/>
    <w:rsid w:val="2C591BD3"/>
    <w:rsid w:val="2E874167"/>
    <w:rsid w:val="2FBA72AF"/>
    <w:rsid w:val="336440CF"/>
    <w:rsid w:val="3523361B"/>
    <w:rsid w:val="4040502F"/>
    <w:rsid w:val="46E33EFE"/>
    <w:rsid w:val="4E190F7E"/>
    <w:rsid w:val="50DA04E8"/>
    <w:rsid w:val="663D6387"/>
    <w:rsid w:val="675E618F"/>
    <w:rsid w:val="6872005E"/>
    <w:rsid w:val="6D2017F4"/>
    <w:rsid w:val="705C2460"/>
    <w:rsid w:val="71A24F99"/>
    <w:rsid w:val="7714467F"/>
    <w:rsid w:val="7F2437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22"/>
    <w:semiHidden/>
    <w:unhideWhenUsed/>
    <w:uiPriority w:val="99"/>
    <w:rPr>
      <w:sz w:val="18"/>
      <w:szCs w:val="18"/>
    </w:rPr>
  </w:style>
  <w:style w:type="paragraph" w:styleId="3">
    <w:name w:val="footer"/>
    <w:basedOn w:val="1"/>
    <w:link w:val="21"/>
    <w:semiHidden/>
    <w:unhideWhenUsed/>
    <w:qFormat/>
    <w:uiPriority w:val="99"/>
    <w:pPr>
      <w:tabs>
        <w:tab w:val="center" w:pos="4153"/>
        <w:tab w:val="right" w:pos="8306"/>
      </w:tabs>
      <w:snapToGrid w:val="0"/>
      <w:jc w:val="left"/>
    </w:pPr>
    <w:rPr>
      <w:sz w:val="18"/>
      <w:szCs w:val="18"/>
    </w:rPr>
  </w:style>
  <w:style w:type="paragraph" w:styleId="4">
    <w:name w:val="header"/>
    <w:basedOn w:val="1"/>
    <w:link w:val="2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22"/>
  </w:style>
  <w:style w:type="character" w:styleId="9">
    <w:name w:val="FollowedHyperlink"/>
    <w:basedOn w:val="7"/>
    <w:semiHidden/>
    <w:unhideWhenUsed/>
    <w:qFormat/>
    <w:uiPriority w:val="99"/>
    <w:rPr>
      <w:color w:val="333333"/>
      <w:u w:val="none"/>
    </w:rPr>
  </w:style>
  <w:style w:type="character" w:styleId="10">
    <w:name w:val="Emphasis"/>
    <w:basedOn w:val="7"/>
    <w:qFormat/>
    <w:uiPriority w:val="20"/>
  </w:style>
  <w:style w:type="character" w:styleId="11">
    <w:name w:val="HTML Definition"/>
    <w:basedOn w:val="7"/>
    <w:semiHidden/>
    <w:unhideWhenUsed/>
    <w:qFormat/>
    <w:uiPriority w:val="99"/>
  </w:style>
  <w:style w:type="character" w:styleId="12">
    <w:name w:val="HTML Typewriter"/>
    <w:basedOn w:val="7"/>
    <w:semiHidden/>
    <w:unhideWhenUsed/>
    <w:qFormat/>
    <w:uiPriority w:val="99"/>
    <w:rPr>
      <w:rFonts w:ascii="monospace" w:hAnsi="monospace" w:eastAsia="monospace" w:cs="monospace"/>
      <w:sz w:val="20"/>
    </w:rPr>
  </w:style>
  <w:style w:type="character" w:styleId="13">
    <w:name w:val="HTML Acronym"/>
    <w:basedOn w:val="7"/>
    <w:semiHidden/>
    <w:unhideWhenUsed/>
    <w:qFormat/>
    <w:uiPriority w:val="99"/>
  </w:style>
  <w:style w:type="character" w:styleId="14">
    <w:name w:val="HTML Variable"/>
    <w:basedOn w:val="7"/>
    <w:semiHidden/>
    <w:unhideWhenUsed/>
    <w:qFormat/>
    <w:uiPriority w:val="99"/>
  </w:style>
  <w:style w:type="character" w:styleId="15">
    <w:name w:val="Hyperlink"/>
    <w:basedOn w:val="7"/>
    <w:semiHidden/>
    <w:unhideWhenUsed/>
    <w:qFormat/>
    <w:uiPriority w:val="99"/>
    <w:rPr>
      <w:color w:val="333333"/>
      <w:u w:val="none"/>
    </w:rPr>
  </w:style>
  <w:style w:type="character" w:styleId="16">
    <w:name w:val="HTML Code"/>
    <w:basedOn w:val="7"/>
    <w:semiHidden/>
    <w:unhideWhenUsed/>
    <w:qFormat/>
    <w:uiPriority w:val="99"/>
    <w:rPr>
      <w:rFonts w:hint="default" w:ascii="monospace" w:hAnsi="monospace" w:eastAsia="monospace" w:cs="monospace"/>
      <w:sz w:val="20"/>
    </w:rPr>
  </w:style>
  <w:style w:type="character" w:styleId="17">
    <w:name w:val="HTML Cite"/>
    <w:basedOn w:val="7"/>
    <w:semiHidden/>
    <w:unhideWhenUsed/>
    <w:qFormat/>
    <w:uiPriority w:val="99"/>
  </w:style>
  <w:style w:type="character" w:styleId="18">
    <w:name w:val="HTML Keyboard"/>
    <w:basedOn w:val="7"/>
    <w:semiHidden/>
    <w:unhideWhenUsed/>
    <w:qFormat/>
    <w:uiPriority w:val="99"/>
    <w:rPr>
      <w:rFonts w:hint="default" w:ascii="monospace" w:hAnsi="monospace" w:eastAsia="monospace" w:cs="monospace"/>
      <w:sz w:val="20"/>
    </w:rPr>
  </w:style>
  <w:style w:type="character" w:styleId="19">
    <w:name w:val="HTML Sample"/>
    <w:basedOn w:val="7"/>
    <w:semiHidden/>
    <w:unhideWhenUsed/>
    <w:qFormat/>
    <w:uiPriority w:val="99"/>
    <w:rPr>
      <w:rFonts w:hint="default" w:ascii="monospace" w:hAnsi="monospace" w:eastAsia="monospace" w:cs="monospace"/>
    </w:rPr>
  </w:style>
  <w:style w:type="character" w:customStyle="1" w:styleId="20">
    <w:name w:val="页眉 Char"/>
    <w:basedOn w:val="7"/>
    <w:link w:val="4"/>
    <w:semiHidden/>
    <w:qFormat/>
    <w:uiPriority w:val="99"/>
    <w:rPr>
      <w:sz w:val="18"/>
      <w:szCs w:val="18"/>
    </w:rPr>
  </w:style>
  <w:style w:type="character" w:customStyle="1" w:styleId="21">
    <w:name w:val="页脚 Char"/>
    <w:basedOn w:val="7"/>
    <w:link w:val="3"/>
    <w:semiHidden/>
    <w:qFormat/>
    <w:uiPriority w:val="99"/>
    <w:rPr>
      <w:sz w:val="18"/>
      <w:szCs w:val="18"/>
    </w:rPr>
  </w:style>
  <w:style w:type="character" w:customStyle="1" w:styleId="22">
    <w:name w:val="批注框文本 Char"/>
    <w:basedOn w:val="7"/>
    <w:link w:val="2"/>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C3E5407-E8F7-40ED-9035-5553977650C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1265</Words>
  <Characters>1564</Characters>
  <Lines>16</Lines>
  <Paragraphs>4</Paragraphs>
  <TotalTime>192</TotalTime>
  <ScaleCrop>false</ScaleCrop>
  <LinksUpToDate>false</LinksUpToDate>
  <CharactersWithSpaces>1652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2023-07-06T03:26:00Z</dcterms:created>
  <dc:creator>USER-</dc:creator>
  <cp:lastModifiedBy>JIa</cp:lastModifiedBy>
  <cp:lastPrinted>2021-09-02T07:37:00Z</cp:lastPrinted>
  <dcterms:modified xsi:type="dcterms:W3CDTF">2023-07-06T07:31:26Z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F8555E04CA2C4AEF82445E28D1D3EC88_13</vt:lpwstr>
  </property>
</Properties>
</file>